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1C5" w:rsidRDefault="00C501C5" w:rsidP="006B5227">
      <w:pPr>
        <w:jc w:val="both"/>
        <w:rPr>
          <w:ins w:id="0" w:author="Author"/>
          <w:rFonts w:ascii="Times New Roman" w:hAnsi="Times New Roman" w:cs="Times New Roman"/>
          <w:b/>
          <w:bCs/>
          <w:sz w:val="20"/>
          <w:szCs w:val="20"/>
          <w:lang w:val="en-US"/>
        </w:rPr>
      </w:pPr>
      <w:bookmarkStart w:id="1" w:name="_GoBack"/>
      <w:bookmarkEnd w:id="1"/>
      <w:ins w:id="2" w:author="Author">
        <w:r>
          <w:rPr>
            <w:rFonts w:ascii="Times New Roman" w:hAnsi="Times New Roman" w:cs="Times New Roman"/>
            <w:b/>
            <w:bCs/>
            <w:sz w:val="20"/>
            <w:szCs w:val="20"/>
            <w:lang w:val="en-US"/>
          </w:rPr>
          <w:t>Annex II</w:t>
        </w:r>
      </w:ins>
    </w:p>
    <w:p w:rsidR="003F3DCC" w:rsidRPr="000D7053" w:rsidRDefault="006D5CF0" w:rsidP="006B5227">
      <w:pPr>
        <w:jc w:val="both"/>
        <w:rPr>
          <w:rFonts w:ascii="Times New Roman" w:hAnsi="Times New Roman" w:cs="Times New Roman"/>
          <w:b/>
          <w:sz w:val="20"/>
          <w:szCs w:val="20"/>
          <w:lang w:val="en-GB"/>
        </w:rPr>
      </w:pPr>
      <w:r w:rsidRPr="00173BDA">
        <w:rPr>
          <w:rFonts w:ascii="Times New Roman" w:hAnsi="Times New Roman" w:cs="Times New Roman"/>
          <w:b/>
          <w:bCs/>
          <w:sz w:val="20"/>
          <w:szCs w:val="20"/>
          <w:lang w:val="en-US"/>
        </w:rPr>
        <w:t>S.</w:t>
      </w:r>
      <w:ins w:id="3" w:author="Author">
        <w:r w:rsidR="001D67B3">
          <w:rPr>
            <w:rFonts w:ascii="Times New Roman" w:hAnsi="Times New Roman" w:cs="Times New Roman"/>
            <w:b/>
            <w:bCs/>
            <w:sz w:val="20"/>
            <w:szCs w:val="20"/>
            <w:lang w:val="en-US"/>
          </w:rPr>
          <w:t>2</w:t>
        </w:r>
      </w:ins>
      <w:del w:id="4" w:author="Author">
        <w:r w:rsidR="00D15C01" w:rsidRPr="00173BDA" w:rsidDel="001D67B3">
          <w:rPr>
            <w:rFonts w:ascii="Times New Roman" w:hAnsi="Times New Roman" w:cs="Times New Roman"/>
            <w:b/>
            <w:bCs/>
            <w:sz w:val="20"/>
            <w:szCs w:val="20"/>
            <w:lang w:val="en-US"/>
          </w:rPr>
          <w:delText>1</w:delText>
        </w:r>
      </w:del>
      <w:r w:rsidR="00D15C01" w:rsidRPr="00173BDA">
        <w:rPr>
          <w:rFonts w:ascii="Times New Roman" w:hAnsi="Times New Roman" w:cs="Times New Roman"/>
          <w:b/>
          <w:bCs/>
          <w:sz w:val="20"/>
          <w:szCs w:val="20"/>
          <w:lang w:val="en-US"/>
        </w:rPr>
        <w:t>2</w:t>
      </w:r>
      <w:r w:rsidRPr="00173BDA">
        <w:rPr>
          <w:rFonts w:ascii="Times New Roman" w:hAnsi="Times New Roman" w:cs="Times New Roman"/>
          <w:b/>
          <w:bCs/>
          <w:sz w:val="20"/>
          <w:szCs w:val="20"/>
          <w:lang w:val="en-US"/>
        </w:rPr>
        <w:t>.0</w:t>
      </w:r>
      <w:ins w:id="5" w:author="Author">
        <w:r w:rsidR="001D67B3">
          <w:rPr>
            <w:rFonts w:ascii="Times New Roman" w:hAnsi="Times New Roman" w:cs="Times New Roman"/>
            <w:b/>
            <w:bCs/>
            <w:sz w:val="20"/>
            <w:szCs w:val="20"/>
            <w:lang w:val="en-US"/>
          </w:rPr>
          <w:t>6</w:t>
        </w:r>
      </w:ins>
      <w:del w:id="6" w:author="Author">
        <w:r w:rsidR="00D15C01" w:rsidRPr="00173BDA" w:rsidDel="001D67B3">
          <w:rPr>
            <w:rFonts w:ascii="Times New Roman" w:hAnsi="Times New Roman" w:cs="Times New Roman"/>
            <w:b/>
            <w:bCs/>
            <w:sz w:val="20"/>
            <w:szCs w:val="20"/>
            <w:lang w:val="en-US"/>
          </w:rPr>
          <w:delText>3</w:delText>
        </w:r>
      </w:del>
      <w:r w:rsidR="003F3DCC" w:rsidRPr="00173BDA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– </w:t>
      </w:r>
      <w:del w:id="7" w:author="Author">
        <w:r w:rsidRPr="00173BDA" w:rsidDel="00BD1360">
          <w:rPr>
            <w:rFonts w:ascii="Times New Roman" w:hAnsi="Times New Roman" w:cs="Times New Roman"/>
            <w:b/>
            <w:sz w:val="20"/>
            <w:szCs w:val="20"/>
            <w:lang w:val="en-GB"/>
          </w:rPr>
          <w:delText>Information on the volatility adjustment calculation</w:delText>
        </w:r>
      </w:del>
      <w:ins w:id="8" w:author="Author">
        <w:r w:rsidR="00BD1360">
          <w:rPr>
            <w:rFonts w:ascii="Times New Roman" w:hAnsi="Times New Roman" w:cs="Times New Roman"/>
            <w:b/>
            <w:sz w:val="20"/>
            <w:szCs w:val="20"/>
            <w:lang w:val="en-GB"/>
          </w:rPr>
          <w:t xml:space="preserve">Best estimate </w:t>
        </w:r>
        <w:r w:rsidR="001D67B3">
          <w:rPr>
            <w:rFonts w:ascii="Times New Roman" w:hAnsi="Times New Roman" w:cs="Times New Roman"/>
            <w:b/>
            <w:sz w:val="20"/>
            <w:szCs w:val="20"/>
            <w:lang w:val="en-GB"/>
          </w:rPr>
          <w:t>s</w:t>
        </w:r>
        <w:r w:rsidR="001D67B3" w:rsidRPr="001D67B3">
          <w:rPr>
            <w:rFonts w:ascii="Times New Roman" w:hAnsi="Times New Roman" w:cs="Times New Roman"/>
            <w:b/>
            <w:sz w:val="20"/>
            <w:szCs w:val="20"/>
            <w:lang w:val="en-GB"/>
          </w:rPr>
          <w:t>ubject to volatility adjustmen</w:t>
        </w:r>
        <w:r w:rsidR="001D67B3">
          <w:rPr>
            <w:rFonts w:ascii="Times New Roman" w:hAnsi="Times New Roman" w:cs="Times New Roman"/>
            <w:b/>
            <w:sz w:val="20"/>
            <w:szCs w:val="20"/>
            <w:lang w:val="en-GB"/>
          </w:rPr>
          <w:t xml:space="preserve">t </w:t>
        </w:r>
        <w:r w:rsidR="00BD1360">
          <w:rPr>
            <w:rFonts w:ascii="Times New Roman" w:hAnsi="Times New Roman" w:cs="Times New Roman"/>
            <w:b/>
            <w:sz w:val="20"/>
            <w:szCs w:val="20"/>
            <w:lang w:val="en-GB"/>
          </w:rPr>
          <w:t xml:space="preserve">by </w:t>
        </w:r>
        <w:del w:id="9" w:author="Author">
          <w:r w:rsidR="00BD1360" w:rsidDel="00E0530F">
            <w:rPr>
              <w:rFonts w:ascii="Times New Roman" w:hAnsi="Times New Roman" w:cs="Times New Roman"/>
              <w:b/>
              <w:sz w:val="20"/>
              <w:szCs w:val="20"/>
              <w:lang w:val="en-GB"/>
            </w:rPr>
            <w:delText xml:space="preserve">currency </w:delText>
          </w:r>
        </w:del>
        <w:r w:rsidR="00E0530F">
          <w:rPr>
            <w:rFonts w:ascii="Times New Roman" w:hAnsi="Times New Roman" w:cs="Times New Roman"/>
            <w:b/>
            <w:sz w:val="20"/>
            <w:szCs w:val="20"/>
            <w:lang w:val="en-GB"/>
          </w:rPr>
          <w:t>country</w:t>
        </w:r>
        <w:r w:rsidR="00E0530F" w:rsidRPr="00E0530F">
          <w:rPr>
            <w:rFonts w:ascii="Times New Roman" w:hAnsi="Times New Roman" w:cs="Times New Roman"/>
            <w:b/>
            <w:sz w:val="20"/>
            <w:szCs w:val="20"/>
            <w:lang w:val="en-GB"/>
          </w:rPr>
          <w:t xml:space="preserve"> </w:t>
        </w:r>
        <w:r w:rsidR="00BD1360">
          <w:rPr>
            <w:rFonts w:ascii="Times New Roman" w:hAnsi="Times New Roman" w:cs="Times New Roman"/>
            <w:b/>
            <w:sz w:val="20"/>
            <w:szCs w:val="20"/>
            <w:lang w:val="en-GB"/>
          </w:rPr>
          <w:t xml:space="preserve">and </w:t>
        </w:r>
        <w:del w:id="10" w:author="Author">
          <w:r w:rsidR="00BD1360" w:rsidDel="00E0530F">
            <w:rPr>
              <w:rFonts w:ascii="Times New Roman" w:hAnsi="Times New Roman" w:cs="Times New Roman"/>
              <w:b/>
              <w:sz w:val="20"/>
              <w:szCs w:val="20"/>
              <w:lang w:val="en-GB"/>
            </w:rPr>
            <w:delText>country</w:delText>
          </w:r>
        </w:del>
        <w:r w:rsidR="00E0530F">
          <w:rPr>
            <w:rFonts w:ascii="Times New Roman" w:hAnsi="Times New Roman" w:cs="Times New Roman"/>
            <w:b/>
            <w:sz w:val="20"/>
            <w:szCs w:val="20"/>
            <w:lang w:val="en-GB"/>
          </w:rPr>
          <w:t>currency</w:t>
        </w:r>
      </w:ins>
      <w:r w:rsidR="00C209D2" w:rsidRPr="00173BDA">
        <w:rPr>
          <w:rFonts w:ascii="Times New Roman" w:hAnsi="Times New Roman" w:cs="Times New Roman"/>
          <w:b/>
          <w:sz w:val="20"/>
          <w:szCs w:val="20"/>
          <w:lang w:val="en-GB"/>
        </w:rPr>
        <w:t xml:space="preserve"> </w:t>
      </w:r>
      <w:del w:id="11" w:author="Author">
        <w:r w:rsidR="00C209D2" w:rsidRPr="00173BDA" w:rsidDel="00F65FA4">
          <w:rPr>
            <w:rFonts w:ascii="Times New Roman" w:hAnsi="Times New Roman" w:cs="Times New Roman"/>
            <w:b/>
            <w:sz w:val="20"/>
            <w:szCs w:val="20"/>
            <w:lang w:val="en-GB"/>
          </w:rPr>
          <w:delText>– life obligations</w:delText>
        </w:r>
      </w:del>
    </w:p>
    <w:p w:rsidR="003F3DCC" w:rsidRPr="000D7053" w:rsidRDefault="003F3DCC" w:rsidP="006B5227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 w:rsidRPr="000D7053">
        <w:rPr>
          <w:rFonts w:ascii="Times New Roman" w:hAnsi="Times New Roman" w:cs="Times New Roman"/>
          <w:b/>
          <w:bCs/>
          <w:sz w:val="20"/>
          <w:szCs w:val="20"/>
          <w:lang w:val="en-US"/>
        </w:rPr>
        <w:t>General comments:</w:t>
      </w:r>
    </w:p>
    <w:p w:rsidR="00FB5784" w:rsidRPr="000D7053" w:rsidRDefault="00FB5784" w:rsidP="006B5227">
      <w:pPr>
        <w:jc w:val="both"/>
        <w:rPr>
          <w:rFonts w:ascii="Times New Roman" w:hAnsi="Times New Roman" w:cs="Times New Roman"/>
          <w:bCs/>
          <w:sz w:val="20"/>
          <w:szCs w:val="20"/>
          <w:lang w:val="en-US"/>
        </w:rPr>
      </w:pPr>
      <w:r w:rsidRPr="000D7053">
        <w:rPr>
          <w:rFonts w:ascii="Times New Roman" w:hAnsi="Times New Roman" w:cs="Times New Roman"/>
          <w:bCs/>
          <w:sz w:val="20"/>
          <w:szCs w:val="20"/>
          <w:lang w:val="en-US"/>
        </w:rPr>
        <w:t>This Annex contains additional instructions in relation to the templates included in Annex I of this Regulation. The first column of the next table identifies the items to be reported by identifying the columns and lines as shown in the template in Annex I.</w:t>
      </w:r>
    </w:p>
    <w:p w:rsidR="00FB5784" w:rsidRPr="000D7053" w:rsidRDefault="00FB5784" w:rsidP="006B5227">
      <w:pPr>
        <w:jc w:val="both"/>
        <w:rPr>
          <w:rFonts w:ascii="Times New Roman" w:hAnsi="Times New Roman" w:cs="Times New Roman"/>
          <w:bCs/>
          <w:sz w:val="20"/>
          <w:szCs w:val="20"/>
          <w:lang w:val="en-US"/>
        </w:rPr>
      </w:pPr>
      <w:r w:rsidRPr="000D7053">
        <w:rPr>
          <w:rFonts w:ascii="Times New Roman" w:hAnsi="Times New Roman" w:cs="Times New Roman"/>
          <w:bCs/>
          <w:sz w:val="20"/>
          <w:szCs w:val="20"/>
          <w:lang w:val="en-US"/>
        </w:rPr>
        <w:t>This annex relates to annual submission of information for individual entities.</w:t>
      </w:r>
    </w:p>
    <w:p w:rsidR="001D67B3" w:rsidRPr="00E0533B" w:rsidRDefault="001D67B3" w:rsidP="006B5227">
      <w:pPr>
        <w:jc w:val="both"/>
        <w:rPr>
          <w:ins w:id="12" w:author="Author"/>
          <w:rFonts w:ascii="Times New Roman" w:hAnsi="Times New Roman" w:cs="Times New Roman"/>
          <w:bCs/>
          <w:sz w:val="20"/>
          <w:szCs w:val="20"/>
          <w:lang w:val="en-US"/>
        </w:rPr>
      </w:pPr>
      <w:ins w:id="13" w:author="Author">
        <w:r w:rsidRPr="00F65FA4">
          <w:rPr>
            <w:rFonts w:ascii="Times New Roman" w:hAnsi="Times New Roman" w:cs="Times New Roman"/>
            <w:bCs/>
            <w:sz w:val="20"/>
            <w:szCs w:val="20"/>
            <w:lang w:val="en-US"/>
          </w:rPr>
          <w:t xml:space="preserve">This template shall only be reported by insurance and reinsurance undertakings that apply volatility adjustment in accordance with article 77d of the Directive 2009/138/EC. </w:t>
        </w:r>
      </w:ins>
    </w:p>
    <w:p w:rsidR="006D5CF0" w:rsidRPr="00F65FA4" w:rsidRDefault="00BD78AD" w:rsidP="006B5227">
      <w:pPr>
        <w:jc w:val="both"/>
        <w:rPr>
          <w:ins w:id="14" w:author="Author"/>
          <w:rFonts w:ascii="Times New Roman" w:hAnsi="Times New Roman" w:cs="Times New Roman"/>
          <w:sz w:val="20"/>
          <w:szCs w:val="20"/>
          <w:lang w:val="en-GB"/>
        </w:rPr>
      </w:pPr>
      <w:r w:rsidRPr="00E0533B">
        <w:rPr>
          <w:rFonts w:ascii="Times New Roman" w:hAnsi="Times New Roman" w:cs="Times New Roman"/>
          <w:bCs/>
          <w:sz w:val="20"/>
          <w:szCs w:val="20"/>
          <w:lang w:val="en-US"/>
        </w:rPr>
        <w:t>This template shall reflect the</w:t>
      </w:r>
      <w:ins w:id="15" w:author="Author">
        <w:r w:rsidR="00101E66" w:rsidRPr="00BC61B4">
          <w:rPr>
            <w:rFonts w:ascii="Times New Roman" w:hAnsi="Times New Roman" w:cs="Times New Roman"/>
            <w:bCs/>
            <w:sz w:val="20"/>
            <w:szCs w:val="20"/>
            <w:lang w:val="en-US"/>
            <w:rPrChange w:id="16" w:author="Author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  <w:lang w:val="en-US"/>
              </w:rPr>
            </w:rPrChange>
          </w:rPr>
          <w:t xml:space="preserve"> gross</w:t>
        </w:r>
      </w:ins>
      <w:r w:rsidRPr="00F65FA4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best estimate of insurance </w:t>
      </w:r>
      <w:r w:rsidRPr="003E3467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and reinsurance </w:t>
      </w:r>
      <w:r w:rsidR="00717F3C" w:rsidRPr="003E3467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life </w:t>
      </w:r>
      <w:r w:rsidRPr="003E3467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obligations </w:t>
      </w:r>
      <w:ins w:id="17" w:author="Author">
        <w:r w:rsidR="001D67B3" w:rsidRPr="003E3467">
          <w:rPr>
            <w:rFonts w:ascii="Times New Roman" w:hAnsi="Times New Roman" w:cs="Times New Roman"/>
            <w:bCs/>
            <w:sz w:val="20"/>
            <w:szCs w:val="20"/>
            <w:lang w:val="en-US"/>
          </w:rPr>
          <w:t xml:space="preserve">subject to volatility adjustment </w:t>
        </w:r>
        <w:r w:rsidR="00D103CC" w:rsidRPr="003E3467">
          <w:rPr>
            <w:rFonts w:ascii="Times New Roman" w:hAnsi="Times New Roman" w:cs="Times New Roman"/>
            <w:bCs/>
            <w:sz w:val="20"/>
            <w:szCs w:val="20"/>
            <w:lang w:val="en-US"/>
          </w:rPr>
          <w:t>split by</w:t>
        </w:r>
      </w:ins>
      <w:del w:id="18" w:author="Author">
        <w:r w:rsidRPr="003E3467" w:rsidDel="00D103CC">
          <w:rPr>
            <w:rFonts w:ascii="Times New Roman" w:hAnsi="Times New Roman" w:cs="Times New Roman"/>
            <w:bCs/>
            <w:sz w:val="20"/>
            <w:szCs w:val="20"/>
            <w:lang w:val="en-US"/>
          </w:rPr>
          <w:delText>for each currency</w:delText>
        </w:r>
      </w:del>
      <w:r w:rsidRPr="003E3467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</w:t>
      </w:r>
      <w:ins w:id="19" w:author="Author">
        <w:del w:id="20" w:author="Author">
          <w:r w:rsidR="005921C6" w:rsidRPr="003E3467" w:rsidDel="00D103CC">
            <w:rPr>
              <w:rFonts w:ascii="Times New Roman" w:hAnsi="Times New Roman" w:cs="Times New Roman"/>
              <w:bCs/>
              <w:sz w:val="20"/>
              <w:szCs w:val="20"/>
              <w:lang w:val="en-US"/>
            </w:rPr>
            <w:delText>(</w:delText>
          </w:r>
        </w:del>
        <w:r w:rsidR="005921C6" w:rsidRPr="003E3467">
          <w:rPr>
            <w:rFonts w:ascii="Times New Roman" w:hAnsi="Times New Roman" w:cs="Times New Roman"/>
            <w:bCs/>
            <w:sz w:val="20"/>
            <w:szCs w:val="20"/>
            <w:lang w:val="en-US"/>
          </w:rPr>
          <w:t>currency of the obligation</w:t>
        </w:r>
        <w:r w:rsidR="00A05721" w:rsidRPr="00BC61B4">
          <w:rPr>
            <w:rFonts w:ascii="Times New Roman" w:hAnsi="Times New Roman" w:cs="Times New Roman"/>
            <w:bCs/>
            <w:sz w:val="20"/>
            <w:szCs w:val="20"/>
            <w:lang w:val="en-US"/>
            <w:rPrChange w:id="21" w:author="Author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  <w:lang w:val="en-US"/>
              </w:rPr>
            </w:rPrChange>
          </w:rPr>
          <w:t>s</w:t>
        </w:r>
        <w:r w:rsidR="00D103CC" w:rsidRPr="00BC61B4">
          <w:rPr>
            <w:rFonts w:ascii="Times New Roman" w:hAnsi="Times New Roman" w:cs="Times New Roman"/>
            <w:bCs/>
            <w:sz w:val="20"/>
            <w:szCs w:val="20"/>
            <w:lang w:val="en-US"/>
            <w:rPrChange w:id="22" w:author="Author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  <w:lang w:val="en-US"/>
              </w:rPr>
            </w:rPrChange>
          </w:rPr>
          <w:t xml:space="preserve"> and</w:t>
        </w:r>
        <w:del w:id="23" w:author="Author">
          <w:r w:rsidR="005921C6" w:rsidRPr="003E3467" w:rsidDel="00D103CC">
            <w:rPr>
              <w:rFonts w:ascii="Times New Roman" w:hAnsi="Times New Roman" w:cs="Times New Roman"/>
              <w:bCs/>
              <w:sz w:val="20"/>
              <w:szCs w:val="20"/>
              <w:lang w:val="en-US"/>
            </w:rPr>
            <w:delText>)</w:delText>
          </w:r>
        </w:del>
        <w:r w:rsidR="005921C6" w:rsidRPr="003E3467">
          <w:rPr>
            <w:rFonts w:ascii="Times New Roman" w:hAnsi="Times New Roman" w:cs="Times New Roman"/>
            <w:bCs/>
            <w:sz w:val="20"/>
            <w:szCs w:val="20"/>
            <w:lang w:val="en-US"/>
          </w:rPr>
          <w:t xml:space="preserve"> </w:t>
        </w:r>
      </w:ins>
      <w:r w:rsidRPr="003E3467">
        <w:rPr>
          <w:rFonts w:ascii="Times New Roman" w:hAnsi="Times New Roman" w:cs="Times New Roman"/>
          <w:bCs/>
          <w:sz w:val="20"/>
          <w:szCs w:val="20"/>
          <w:lang w:val="en-US"/>
        </w:rPr>
        <w:t>by country</w:t>
      </w:r>
      <w:ins w:id="24" w:author="Author">
        <w:r w:rsidR="005921C6" w:rsidRPr="003E3467">
          <w:rPr>
            <w:rFonts w:ascii="Times New Roman" w:hAnsi="Times New Roman" w:cs="Times New Roman"/>
            <w:bCs/>
            <w:sz w:val="20"/>
            <w:szCs w:val="20"/>
            <w:lang w:val="en-US"/>
          </w:rPr>
          <w:t xml:space="preserve"> </w:t>
        </w:r>
        <w:del w:id="25" w:author="Author">
          <w:r w:rsidR="005921C6" w:rsidRPr="003E3467" w:rsidDel="00D103CC">
            <w:rPr>
              <w:rFonts w:ascii="Times New Roman" w:hAnsi="Times New Roman" w:cs="Times New Roman"/>
              <w:bCs/>
              <w:sz w:val="20"/>
              <w:szCs w:val="20"/>
              <w:lang w:val="en-US"/>
            </w:rPr>
            <w:delText>(country</w:delText>
          </w:r>
        </w:del>
        <w:r w:rsidR="00D103CC" w:rsidRPr="00BC61B4">
          <w:rPr>
            <w:rFonts w:ascii="Times New Roman" w:hAnsi="Times New Roman" w:cs="Times New Roman"/>
            <w:bCs/>
            <w:sz w:val="20"/>
            <w:szCs w:val="20"/>
            <w:lang w:val="en-US"/>
            <w:rPrChange w:id="26" w:author="Author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  <w:lang w:val="en-US"/>
              </w:rPr>
            </w:rPrChange>
          </w:rPr>
          <w:t>in which</w:t>
        </w:r>
        <w:r w:rsidR="005921C6" w:rsidRPr="003E3467">
          <w:rPr>
            <w:rFonts w:ascii="Times New Roman" w:hAnsi="Times New Roman" w:cs="Times New Roman"/>
            <w:bCs/>
            <w:sz w:val="20"/>
            <w:szCs w:val="20"/>
            <w:lang w:val="en-US"/>
          </w:rPr>
          <w:t xml:space="preserve"> </w:t>
        </w:r>
        <w:del w:id="27" w:author="Author">
          <w:r w:rsidR="005921C6" w:rsidRPr="003E3467" w:rsidDel="00A05721">
            <w:rPr>
              <w:rFonts w:ascii="Times New Roman" w:hAnsi="Times New Roman" w:cs="Times New Roman"/>
              <w:bCs/>
              <w:sz w:val="20"/>
              <w:szCs w:val="20"/>
              <w:lang w:val="en-US"/>
            </w:rPr>
            <w:delText xml:space="preserve">where </w:delText>
          </w:r>
        </w:del>
        <w:r w:rsidR="005921C6" w:rsidRPr="003E3467">
          <w:rPr>
            <w:rFonts w:ascii="Times New Roman" w:hAnsi="Times New Roman" w:cs="Times New Roman"/>
            <w:bCs/>
            <w:sz w:val="20"/>
            <w:szCs w:val="20"/>
            <w:lang w:val="en-US"/>
          </w:rPr>
          <w:t>the contract was entered into</w:t>
        </w:r>
        <w:r w:rsidR="00D103CC" w:rsidRPr="00BC61B4">
          <w:rPr>
            <w:rFonts w:ascii="Times New Roman" w:hAnsi="Times New Roman" w:cs="Times New Roman"/>
            <w:bCs/>
            <w:sz w:val="20"/>
            <w:szCs w:val="20"/>
            <w:lang w:val="en-US"/>
            <w:rPrChange w:id="28" w:author="Author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  <w:lang w:val="en-US"/>
              </w:rPr>
            </w:rPrChange>
          </w:rPr>
          <w:t>.</w:t>
        </w:r>
        <w:r w:rsidR="00BE0954" w:rsidRPr="00BC61B4">
          <w:rPr>
            <w:rFonts w:ascii="Times New Roman" w:hAnsi="Times New Roman" w:cs="Times New Roman"/>
            <w:bCs/>
            <w:sz w:val="20"/>
            <w:szCs w:val="20"/>
            <w:lang w:val="en-US"/>
            <w:rPrChange w:id="29" w:author="Author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  <w:lang w:val="en-US"/>
              </w:rPr>
            </w:rPrChange>
          </w:rPr>
          <w:t xml:space="preserve"> </w:t>
        </w:r>
        <w:del w:id="30" w:author="Author">
          <w:r w:rsidR="005921C6" w:rsidRPr="003E3467" w:rsidDel="00D103CC">
            <w:rPr>
              <w:rFonts w:ascii="Times New Roman" w:hAnsi="Times New Roman" w:cs="Times New Roman"/>
              <w:bCs/>
              <w:sz w:val="20"/>
              <w:szCs w:val="20"/>
              <w:lang w:val="en-US"/>
            </w:rPr>
            <w:delText>)</w:delText>
          </w:r>
        </w:del>
        <w:r w:rsidR="00D103CC" w:rsidRPr="003E3467">
          <w:rPr>
            <w:rFonts w:ascii="Times New Roman" w:hAnsi="Times New Roman" w:cs="Times New Roman"/>
            <w:bCs/>
            <w:sz w:val="20"/>
            <w:szCs w:val="20"/>
            <w:lang w:val="en-US"/>
          </w:rPr>
          <w:t xml:space="preserve">The best estimate </w:t>
        </w:r>
        <w:r w:rsidR="00BE0954" w:rsidRPr="003E3467">
          <w:rPr>
            <w:rFonts w:ascii="Times New Roman" w:hAnsi="Times New Roman" w:cs="Times New Roman"/>
            <w:bCs/>
            <w:sz w:val="20"/>
            <w:szCs w:val="20"/>
            <w:lang w:val="en-US"/>
          </w:rPr>
          <w:t xml:space="preserve">reported </w:t>
        </w:r>
        <w:r w:rsidR="00D103CC" w:rsidRPr="003E3467">
          <w:rPr>
            <w:rFonts w:ascii="Times New Roman" w:hAnsi="Times New Roman" w:cs="Times New Roman"/>
            <w:bCs/>
            <w:sz w:val="20"/>
            <w:szCs w:val="20"/>
            <w:lang w:val="en-US"/>
          </w:rPr>
          <w:t>shall take into account</w:t>
        </w:r>
        <w:del w:id="31" w:author="Author">
          <w:r w:rsidR="001D67B3" w:rsidRPr="003E3467" w:rsidDel="00D103CC">
            <w:rPr>
              <w:rFonts w:ascii="Times New Roman" w:hAnsi="Times New Roman" w:cs="Times New Roman"/>
              <w:bCs/>
              <w:sz w:val="20"/>
              <w:szCs w:val="20"/>
              <w:lang w:val="en-US"/>
            </w:rPr>
            <w:delText xml:space="preserve"> (after</w:delText>
          </w:r>
        </w:del>
        <w:r w:rsidR="001D67B3" w:rsidRPr="003E3467">
          <w:rPr>
            <w:rFonts w:ascii="Times New Roman" w:hAnsi="Times New Roman" w:cs="Times New Roman"/>
            <w:bCs/>
            <w:sz w:val="20"/>
            <w:szCs w:val="20"/>
            <w:lang w:val="en-US"/>
          </w:rPr>
          <w:t xml:space="preserve"> the </w:t>
        </w:r>
        <w:r w:rsidR="00BE0954" w:rsidRPr="003E3467">
          <w:rPr>
            <w:rFonts w:ascii="Times New Roman" w:hAnsi="Times New Roman" w:cs="Times New Roman"/>
            <w:bCs/>
            <w:sz w:val="20"/>
            <w:szCs w:val="20"/>
            <w:lang w:val="en-US"/>
          </w:rPr>
          <w:t>volatility</w:t>
        </w:r>
        <w:r w:rsidR="00BE0954">
          <w:rPr>
            <w:rFonts w:ascii="Times New Roman" w:hAnsi="Times New Roman" w:cs="Times New Roman"/>
            <w:bCs/>
            <w:sz w:val="20"/>
            <w:szCs w:val="20"/>
            <w:lang w:val="en-US"/>
          </w:rPr>
          <w:t xml:space="preserve"> </w:t>
        </w:r>
        <w:del w:id="32" w:author="Author">
          <w:r w:rsidR="001D67B3" w:rsidRPr="00E0533B" w:rsidDel="00D103CC">
            <w:rPr>
              <w:rFonts w:ascii="Times New Roman" w:hAnsi="Times New Roman" w:cs="Times New Roman"/>
              <w:bCs/>
              <w:sz w:val="20"/>
              <w:szCs w:val="20"/>
              <w:lang w:val="en-US"/>
            </w:rPr>
            <w:delText xml:space="preserve">application of the </w:delText>
          </w:r>
          <w:r w:rsidR="001D67B3" w:rsidRPr="00E0533B" w:rsidDel="00A05721">
            <w:rPr>
              <w:rFonts w:ascii="Times New Roman" w:hAnsi="Times New Roman" w:cs="Times New Roman"/>
              <w:bCs/>
              <w:sz w:val="20"/>
              <w:szCs w:val="20"/>
              <w:lang w:val="en-US"/>
            </w:rPr>
            <w:delText>adjustment</w:delText>
          </w:r>
        </w:del>
        <w:r w:rsidR="00A05721" w:rsidRPr="00E0533B">
          <w:rPr>
            <w:rFonts w:ascii="Times New Roman" w:hAnsi="Times New Roman" w:cs="Times New Roman"/>
            <w:bCs/>
            <w:sz w:val="20"/>
            <w:szCs w:val="20"/>
            <w:lang w:val="en-US"/>
          </w:rPr>
          <w:t>adjustment</w:t>
        </w:r>
        <w:del w:id="33" w:author="Author">
          <w:r w:rsidR="001D67B3" w:rsidRPr="00E0533B" w:rsidDel="00D103CC">
            <w:rPr>
              <w:rFonts w:ascii="Times New Roman" w:hAnsi="Times New Roman" w:cs="Times New Roman"/>
              <w:bCs/>
              <w:sz w:val="20"/>
              <w:szCs w:val="20"/>
              <w:lang w:val="en-US"/>
            </w:rPr>
            <w:delText>)</w:delText>
          </w:r>
        </w:del>
      </w:ins>
      <w:r w:rsidR="00B824AD" w:rsidRPr="00E0533B">
        <w:rPr>
          <w:rFonts w:ascii="Times New Roman" w:hAnsi="Times New Roman" w:cs="Times New Roman"/>
          <w:bCs/>
          <w:sz w:val="20"/>
          <w:szCs w:val="20"/>
          <w:lang w:val="en-US"/>
        </w:rPr>
        <w:t>.</w:t>
      </w:r>
      <w:r w:rsidR="000D7053" w:rsidRPr="0030377B">
        <w:rPr>
          <w:rFonts w:ascii="Times New Roman" w:hAnsi="Times New Roman" w:cs="Times New Roman"/>
          <w:sz w:val="20"/>
          <w:szCs w:val="20"/>
          <w:lang w:val="en-US"/>
        </w:rPr>
        <w:t xml:space="preserve"> T</w:t>
      </w:r>
      <w:r w:rsidR="00FB3E09" w:rsidRPr="0030377B">
        <w:rPr>
          <w:rFonts w:ascii="Times New Roman" w:hAnsi="Times New Roman" w:cs="Times New Roman"/>
          <w:sz w:val="20"/>
          <w:szCs w:val="20"/>
          <w:lang w:val="en-GB"/>
        </w:rPr>
        <w:t xml:space="preserve">he best estimate </w:t>
      </w:r>
      <w:ins w:id="34" w:author="Author">
        <w:r w:rsidR="001D67B3" w:rsidRPr="00F65FA4">
          <w:rPr>
            <w:rFonts w:ascii="Times New Roman" w:hAnsi="Times New Roman" w:cs="Times New Roman"/>
            <w:sz w:val="20"/>
            <w:szCs w:val="20"/>
            <w:lang w:val="en-GB"/>
          </w:rPr>
          <w:t xml:space="preserve">subject to any matching adjustment </w:t>
        </w:r>
      </w:ins>
      <w:r w:rsidR="00FB3E09" w:rsidRPr="00F65FA4">
        <w:rPr>
          <w:rFonts w:ascii="Times New Roman" w:hAnsi="Times New Roman" w:cs="Times New Roman"/>
          <w:sz w:val="20"/>
          <w:szCs w:val="20"/>
          <w:lang w:val="en-GB"/>
        </w:rPr>
        <w:t xml:space="preserve">should </w:t>
      </w:r>
      <w:ins w:id="35" w:author="Author">
        <w:r w:rsidR="001D67B3" w:rsidRPr="00F65FA4">
          <w:rPr>
            <w:rFonts w:ascii="Times New Roman" w:hAnsi="Times New Roman" w:cs="Times New Roman"/>
            <w:sz w:val="20"/>
            <w:szCs w:val="20"/>
            <w:lang w:val="en-GB"/>
          </w:rPr>
          <w:t xml:space="preserve">not </w:t>
        </w:r>
      </w:ins>
      <w:r w:rsidR="00FB3E09" w:rsidRPr="00F65FA4">
        <w:rPr>
          <w:rFonts w:ascii="Times New Roman" w:hAnsi="Times New Roman" w:cs="Times New Roman"/>
          <w:sz w:val="20"/>
          <w:szCs w:val="20"/>
          <w:lang w:val="en-GB"/>
        </w:rPr>
        <w:t>be reported</w:t>
      </w:r>
      <w:del w:id="36" w:author="Author">
        <w:r w:rsidR="000D7053" w:rsidRPr="00F65FA4" w:rsidDel="001D67B3">
          <w:rPr>
            <w:rFonts w:ascii="Times New Roman" w:hAnsi="Times New Roman" w:cs="Times New Roman"/>
            <w:sz w:val="20"/>
            <w:szCs w:val="20"/>
            <w:lang w:val="en-GB"/>
          </w:rPr>
          <w:delText>,</w:delText>
        </w:r>
        <w:r w:rsidR="00030964" w:rsidRPr="00F65FA4" w:rsidDel="001D67B3">
          <w:rPr>
            <w:rFonts w:ascii="Times New Roman" w:hAnsi="Times New Roman" w:cs="Times New Roman"/>
            <w:sz w:val="20"/>
            <w:szCs w:val="20"/>
            <w:lang w:val="en-GB"/>
          </w:rPr>
          <w:delText xml:space="preserve"> without taking into account</w:delText>
        </w:r>
      </w:del>
      <w:ins w:id="37" w:author="Author">
        <w:r w:rsidR="001D67B3" w:rsidRPr="00F65FA4">
          <w:rPr>
            <w:rFonts w:ascii="Times New Roman" w:hAnsi="Times New Roman" w:cs="Times New Roman"/>
            <w:sz w:val="20"/>
            <w:szCs w:val="20"/>
            <w:lang w:val="en-GB"/>
          </w:rPr>
          <w:t xml:space="preserve"> in this template</w:t>
        </w:r>
      </w:ins>
      <w:del w:id="38" w:author="Author">
        <w:r w:rsidR="00030964" w:rsidRPr="00F65FA4" w:rsidDel="001D67B3">
          <w:rPr>
            <w:rFonts w:ascii="Times New Roman" w:hAnsi="Times New Roman" w:cs="Times New Roman"/>
            <w:sz w:val="20"/>
            <w:szCs w:val="20"/>
            <w:lang w:val="en-GB"/>
          </w:rPr>
          <w:delText xml:space="preserve"> </w:delText>
        </w:r>
        <w:r w:rsidR="00173BDA" w:rsidRPr="00F65FA4" w:rsidDel="001D67B3">
          <w:rPr>
            <w:rFonts w:ascii="Times New Roman" w:hAnsi="Times New Roman" w:cs="Times New Roman"/>
            <w:sz w:val="20"/>
            <w:szCs w:val="20"/>
            <w:lang w:val="en-GB"/>
          </w:rPr>
          <w:delText>any</w:delText>
        </w:r>
        <w:r w:rsidR="00030964" w:rsidRPr="00F65FA4" w:rsidDel="001D67B3">
          <w:rPr>
            <w:rFonts w:ascii="Times New Roman" w:hAnsi="Times New Roman" w:cs="Times New Roman"/>
            <w:sz w:val="20"/>
            <w:szCs w:val="20"/>
            <w:lang w:val="en-GB"/>
          </w:rPr>
          <w:delText xml:space="preserve"> matching adjustment</w:delText>
        </w:r>
      </w:del>
      <w:r w:rsidR="00030964" w:rsidRPr="00F65FA4">
        <w:rPr>
          <w:rFonts w:ascii="Times New Roman" w:hAnsi="Times New Roman" w:cs="Times New Roman"/>
          <w:sz w:val="20"/>
          <w:szCs w:val="20"/>
          <w:lang w:val="en-GB"/>
        </w:rPr>
        <w:t>.</w:t>
      </w:r>
      <w:r w:rsidR="00FB3E09" w:rsidRPr="00F65FA4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</w:p>
    <w:p w:rsidR="001D67B3" w:rsidRPr="000D7053" w:rsidRDefault="001D67B3" w:rsidP="006B5227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ins w:id="39" w:author="Author">
        <w:r w:rsidRPr="00F65FA4">
          <w:rPr>
            <w:rFonts w:ascii="Times New Roman" w:hAnsi="Times New Roman" w:cs="Times New Roman"/>
            <w:sz w:val="20"/>
            <w:szCs w:val="20"/>
            <w:lang w:val="en-GB"/>
          </w:rPr>
          <w:t>Information should be reported in relation to</w:t>
        </w:r>
        <w:r w:rsidR="00A72AA2">
          <w:rPr>
            <w:rFonts w:ascii="Times New Roman" w:hAnsi="Times New Roman" w:cs="Times New Roman"/>
            <w:sz w:val="20"/>
            <w:szCs w:val="20"/>
            <w:lang w:val="en-GB"/>
          </w:rPr>
          <w:t xml:space="preserve"> material</w:t>
        </w:r>
        <w:r w:rsidRPr="00F65FA4">
          <w:rPr>
            <w:rFonts w:ascii="Times New Roman" w:hAnsi="Times New Roman" w:cs="Times New Roman"/>
            <w:sz w:val="20"/>
            <w:szCs w:val="20"/>
            <w:lang w:val="en-GB"/>
          </w:rPr>
          <w:t xml:space="preserve"> obligations in </w:t>
        </w:r>
        <w:del w:id="40" w:author="Author">
          <w:r w:rsidRPr="00F65FA4" w:rsidDel="00A72AA2">
            <w:rPr>
              <w:rFonts w:ascii="Times New Roman" w:hAnsi="Times New Roman" w:cs="Times New Roman"/>
              <w:sz w:val="20"/>
              <w:szCs w:val="20"/>
              <w:lang w:val="en-GB"/>
            </w:rPr>
            <w:delText xml:space="preserve">material </w:delText>
          </w:r>
        </w:del>
        <w:r w:rsidRPr="00F65FA4">
          <w:rPr>
            <w:rFonts w:ascii="Times New Roman" w:hAnsi="Times New Roman" w:cs="Times New Roman"/>
            <w:sz w:val="20"/>
            <w:szCs w:val="20"/>
            <w:lang w:val="en-GB"/>
          </w:rPr>
          <w:t>countries and currencies for which a currency volatility adjustment</w:t>
        </w:r>
        <w:r w:rsidR="00A72AA2">
          <w:rPr>
            <w:rFonts w:ascii="Times New Roman" w:hAnsi="Times New Roman" w:cs="Times New Roman"/>
            <w:sz w:val="20"/>
            <w:szCs w:val="20"/>
            <w:lang w:val="en-GB"/>
          </w:rPr>
          <w:t>, and a country increase if a</w:t>
        </w:r>
        <w:r w:rsidR="001D499E">
          <w:rPr>
            <w:rFonts w:ascii="Times New Roman" w:hAnsi="Times New Roman" w:cs="Times New Roman"/>
            <w:sz w:val="20"/>
            <w:szCs w:val="20"/>
            <w:lang w:val="en-GB"/>
          </w:rPr>
          <w:t>pplicable</w:t>
        </w:r>
        <w:r w:rsidR="00A72AA2">
          <w:rPr>
            <w:rFonts w:ascii="Times New Roman" w:hAnsi="Times New Roman" w:cs="Times New Roman"/>
            <w:sz w:val="20"/>
            <w:szCs w:val="20"/>
            <w:lang w:val="en-GB"/>
          </w:rPr>
          <w:t>,</w:t>
        </w:r>
        <w:r w:rsidRPr="00F65FA4">
          <w:rPr>
            <w:rFonts w:ascii="Times New Roman" w:hAnsi="Times New Roman" w:cs="Times New Roman"/>
            <w:sz w:val="20"/>
            <w:szCs w:val="20"/>
            <w:lang w:val="en-GB"/>
          </w:rPr>
          <w:t xml:space="preserve"> is applied</w:t>
        </w:r>
        <w:del w:id="41" w:author="Author">
          <w:r w:rsidRPr="00F65FA4" w:rsidDel="00A72AA2">
            <w:rPr>
              <w:rFonts w:ascii="Times New Roman" w:hAnsi="Times New Roman" w:cs="Times New Roman"/>
              <w:sz w:val="20"/>
              <w:szCs w:val="20"/>
              <w:lang w:val="en-GB"/>
            </w:rPr>
            <w:delText xml:space="preserve"> </w:delText>
          </w:r>
        </w:del>
        <w:r w:rsidR="001829D5" w:rsidRPr="00BC61B4">
          <w:rPr>
            <w:rFonts w:ascii="Times New Roman" w:hAnsi="Times New Roman" w:cs="Times New Roman"/>
            <w:sz w:val="20"/>
            <w:szCs w:val="20"/>
            <w:lang w:val="en-GB"/>
            <w:rPrChange w:id="42" w:author="Author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GB"/>
              </w:rPr>
            </w:rPrChange>
          </w:rPr>
          <w:t xml:space="preserve"> </w:t>
        </w:r>
        <w:r w:rsidRPr="00F65FA4">
          <w:rPr>
            <w:rFonts w:ascii="Times New Roman" w:hAnsi="Times New Roman" w:cs="Times New Roman"/>
            <w:sz w:val="20"/>
            <w:szCs w:val="20"/>
            <w:lang w:val="en-GB"/>
          </w:rPr>
          <w:t xml:space="preserve">until 90% of the total best estimate </w:t>
        </w:r>
        <w:r w:rsidRPr="00F65FA4">
          <w:rPr>
            <w:rFonts w:ascii="Times New Roman" w:hAnsi="Times New Roman" w:cs="Times New Roman"/>
            <w:bCs/>
            <w:sz w:val="20"/>
            <w:szCs w:val="20"/>
            <w:lang w:val="en-US"/>
          </w:rPr>
          <w:t>subject to volatility adjustment is reported.</w:t>
        </w:r>
        <w:r>
          <w:rPr>
            <w:rFonts w:ascii="Times New Roman" w:hAnsi="Times New Roman" w:cs="Times New Roman"/>
            <w:bCs/>
            <w:sz w:val="20"/>
            <w:szCs w:val="20"/>
            <w:lang w:val="en-US"/>
          </w:rPr>
          <w:t xml:space="preserve"> </w:t>
        </w:r>
      </w:ins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2977"/>
        <w:gridCol w:w="3367"/>
        <w:tblGridChange w:id="43">
          <w:tblGrid>
            <w:gridCol w:w="2376"/>
            <w:gridCol w:w="2977"/>
            <w:gridCol w:w="3367"/>
          </w:tblGrid>
        </w:tblGridChange>
      </w:tblGrid>
      <w:tr w:rsidR="0011504E" w:rsidRPr="00413D10" w:rsidTr="00D15C01">
        <w:tc>
          <w:tcPr>
            <w:tcW w:w="2376" w:type="dxa"/>
            <w:vAlign w:val="center"/>
          </w:tcPr>
          <w:p w:rsidR="0011504E" w:rsidRPr="006B5227" w:rsidRDefault="0011504E" w:rsidP="006B52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1504E" w:rsidRPr="006B5227" w:rsidRDefault="0011504E" w:rsidP="006B52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B522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ITEM</w:t>
            </w:r>
          </w:p>
        </w:tc>
        <w:tc>
          <w:tcPr>
            <w:tcW w:w="3367" w:type="dxa"/>
            <w:vAlign w:val="center"/>
          </w:tcPr>
          <w:p w:rsidR="0011504E" w:rsidRPr="006B5227" w:rsidRDefault="0011504E" w:rsidP="006B52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6B5227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INSTRUCTIONS</w:t>
            </w:r>
          </w:p>
        </w:tc>
      </w:tr>
      <w:tr w:rsidR="00F65FA4" w:rsidRPr="000D7053" w:rsidTr="009A167E">
        <w:trPr>
          <w:ins w:id="44" w:author="Author"/>
        </w:trPr>
        <w:tc>
          <w:tcPr>
            <w:tcW w:w="2376" w:type="dxa"/>
            <w:vAlign w:val="center"/>
          </w:tcPr>
          <w:p w:rsidR="00F65FA4" w:rsidRDefault="00F65FA4">
            <w:pPr>
              <w:jc w:val="both"/>
              <w:rPr>
                <w:ins w:id="45" w:author="Author"/>
                <w:rFonts w:ascii="Times New Roman" w:hAnsi="Times New Roman" w:cs="Times New Roman"/>
                <w:sz w:val="20"/>
              </w:rPr>
            </w:pPr>
            <w:ins w:id="46" w:author="Author">
              <w:r>
                <w:rPr>
                  <w:rFonts w:ascii="Times New Roman" w:hAnsi="Times New Roman" w:cs="Times New Roman"/>
                  <w:sz w:val="20"/>
                </w:rPr>
                <w:t>Z0010</w:t>
              </w:r>
            </w:ins>
          </w:p>
        </w:tc>
        <w:tc>
          <w:tcPr>
            <w:tcW w:w="2977" w:type="dxa"/>
            <w:vAlign w:val="center"/>
          </w:tcPr>
          <w:p w:rsidR="00F65FA4" w:rsidRDefault="00F65FA4" w:rsidP="009A167E">
            <w:pPr>
              <w:jc w:val="both"/>
              <w:rPr>
                <w:ins w:id="47" w:author="Author"/>
                <w:rFonts w:ascii="Times New Roman" w:hAnsi="Times New Roman" w:cs="Times New Roman"/>
                <w:sz w:val="20"/>
                <w:szCs w:val="20"/>
                <w:lang w:val="en-US"/>
              </w:rPr>
            </w:pPr>
            <w:ins w:id="48" w:author="Author">
              <w:r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Line of Business</w:t>
              </w:r>
            </w:ins>
          </w:p>
        </w:tc>
        <w:tc>
          <w:tcPr>
            <w:tcW w:w="3367" w:type="dxa"/>
            <w:vAlign w:val="center"/>
          </w:tcPr>
          <w:p w:rsidR="00F65FA4" w:rsidRPr="00C501C5" w:rsidRDefault="00F65FA4" w:rsidP="001D67B3">
            <w:pPr>
              <w:jc w:val="both"/>
              <w:rPr>
                <w:ins w:id="49" w:author="Author"/>
                <w:rFonts w:ascii="Times New Roman" w:hAnsi="Times New Roman" w:cs="Times New Roman"/>
                <w:sz w:val="20"/>
                <w:szCs w:val="20"/>
                <w:lang w:val="en-GB"/>
              </w:rPr>
            </w:pPr>
            <w:ins w:id="50" w:author="Author">
              <w:r w:rsidRPr="00C501C5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>Identify if the information is being reported in relation to:</w:t>
              </w:r>
            </w:ins>
          </w:p>
          <w:p w:rsidR="00F65FA4" w:rsidRPr="00BC61B4" w:rsidRDefault="00E0533B" w:rsidP="00BC61B4">
            <w:pPr>
              <w:ind w:left="34"/>
              <w:jc w:val="both"/>
              <w:rPr>
                <w:ins w:id="51" w:author="Author"/>
                <w:rFonts w:ascii="Times New Roman" w:hAnsi="Times New Roman" w:cs="Times New Roman"/>
                <w:sz w:val="20"/>
                <w:szCs w:val="20"/>
                <w:lang w:val="en-GB"/>
                <w:rPrChange w:id="52" w:author="Author">
                  <w:rPr>
                    <w:ins w:id="53" w:author="Author"/>
                    <w:lang w:val="en-GB"/>
                  </w:rPr>
                </w:rPrChange>
              </w:rPr>
              <w:pPrChange w:id="54" w:author="Author">
                <w:pPr>
                  <w:jc w:val="both"/>
                </w:pPr>
              </w:pPrChange>
            </w:pPr>
            <w:ins w:id="55" w:author="Author">
              <w:r w:rsidRPr="00C501C5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- </w:t>
              </w:r>
              <w:r w:rsidR="00F65FA4" w:rsidRPr="00BC61B4">
                <w:rPr>
                  <w:rFonts w:ascii="Times New Roman" w:hAnsi="Times New Roman" w:cs="Times New Roman"/>
                  <w:sz w:val="20"/>
                  <w:szCs w:val="20"/>
                  <w:lang w:val="en-GB"/>
                  <w:rPrChange w:id="56" w:author="Author">
                    <w:rPr>
                      <w:lang w:val="en-GB"/>
                    </w:rPr>
                  </w:rPrChange>
                </w:rPr>
                <w:t xml:space="preserve">Life </w:t>
              </w:r>
              <w:r w:rsidR="004F7038" w:rsidRPr="00C501C5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and health similar to life </w:t>
              </w:r>
              <w:r w:rsidR="00F65FA4" w:rsidRPr="00BC61B4">
                <w:rPr>
                  <w:rFonts w:ascii="Times New Roman" w:hAnsi="Times New Roman" w:cs="Times New Roman"/>
                  <w:sz w:val="20"/>
                  <w:szCs w:val="20"/>
                  <w:lang w:val="en-GB"/>
                  <w:rPrChange w:id="57" w:author="Author">
                    <w:rPr>
                      <w:lang w:val="en-GB"/>
                    </w:rPr>
                  </w:rPrChange>
                </w:rPr>
                <w:t>obligations</w:t>
              </w:r>
              <w:r w:rsidR="004F7038" w:rsidRPr="00C501C5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 </w:t>
              </w:r>
            </w:ins>
          </w:p>
          <w:p w:rsidR="00F65FA4" w:rsidRPr="00BC61B4" w:rsidRDefault="00E0533B" w:rsidP="00BC61B4">
            <w:pPr>
              <w:ind w:left="34"/>
              <w:jc w:val="both"/>
              <w:rPr>
                <w:ins w:id="58" w:author="Author"/>
                <w:rFonts w:ascii="Times New Roman" w:hAnsi="Times New Roman" w:cs="Times New Roman"/>
                <w:sz w:val="20"/>
                <w:szCs w:val="20"/>
                <w:lang w:val="en-GB"/>
                <w:rPrChange w:id="59" w:author="Author">
                  <w:rPr>
                    <w:ins w:id="60" w:author="Author"/>
                    <w:lang w:val="en-GB"/>
                  </w:rPr>
                </w:rPrChange>
              </w:rPr>
              <w:pPrChange w:id="61" w:author="Author">
                <w:pPr>
                  <w:jc w:val="both"/>
                </w:pPr>
              </w:pPrChange>
            </w:pPr>
            <w:ins w:id="62" w:author="Author">
              <w:r w:rsidRPr="00C501C5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- </w:t>
              </w:r>
              <w:r w:rsidR="00F65FA4" w:rsidRPr="00BC61B4">
                <w:rPr>
                  <w:rFonts w:ascii="Times New Roman" w:hAnsi="Times New Roman" w:cs="Times New Roman"/>
                  <w:sz w:val="20"/>
                  <w:szCs w:val="20"/>
                  <w:lang w:val="en-GB"/>
                  <w:rPrChange w:id="63" w:author="Author">
                    <w:rPr>
                      <w:lang w:val="en-GB"/>
                    </w:rPr>
                  </w:rPrChange>
                </w:rPr>
                <w:t xml:space="preserve">Non-life </w:t>
              </w:r>
              <w:r w:rsidR="004F7038" w:rsidRPr="00C501C5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and health similar to non-life </w:t>
              </w:r>
              <w:r w:rsidR="00F65FA4" w:rsidRPr="00BC61B4">
                <w:rPr>
                  <w:rFonts w:ascii="Times New Roman" w:hAnsi="Times New Roman" w:cs="Times New Roman"/>
                  <w:sz w:val="20"/>
                  <w:szCs w:val="20"/>
                  <w:lang w:val="en-GB"/>
                  <w:rPrChange w:id="64" w:author="Author">
                    <w:rPr>
                      <w:lang w:val="en-GB"/>
                    </w:rPr>
                  </w:rPrChange>
                </w:rPr>
                <w:t>obligations</w:t>
              </w:r>
            </w:ins>
          </w:p>
        </w:tc>
      </w:tr>
      <w:tr w:rsidR="00EF64EB" w:rsidRPr="000D7053" w:rsidTr="009A167E">
        <w:tc>
          <w:tcPr>
            <w:tcW w:w="2376" w:type="dxa"/>
            <w:vAlign w:val="center"/>
          </w:tcPr>
          <w:p w:rsidR="00EF64EB" w:rsidRPr="000D7053" w:rsidDel="00BD78AD" w:rsidRDefault="00EF64E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</w:rPr>
              <w:t>C0010/</w:t>
            </w:r>
            <w:del w:id="65" w:author="Author">
              <w:r w:rsidDel="00394DFA">
                <w:rPr>
                  <w:rFonts w:ascii="Times New Roman" w:hAnsi="Times New Roman" w:cs="Times New Roman"/>
                  <w:sz w:val="20"/>
                </w:rPr>
                <w:delText xml:space="preserve"> </w:delText>
              </w:r>
            </w:del>
            <w:r w:rsidRPr="002671F8">
              <w:rPr>
                <w:rFonts w:ascii="Times New Roman" w:hAnsi="Times New Roman" w:cs="Times New Roman"/>
                <w:sz w:val="20"/>
              </w:rPr>
              <w:t>R0010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EF64EB" w:rsidRPr="000D7053" w:rsidRDefault="00EF64EB" w:rsidP="009A167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By currency</w:t>
            </w:r>
          </w:p>
        </w:tc>
        <w:tc>
          <w:tcPr>
            <w:tcW w:w="3367" w:type="dxa"/>
            <w:vAlign w:val="center"/>
          </w:tcPr>
          <w:p w:rsidR="00EF64EB" w:rsidRPr="00C501C5" w:rsidDel="00BD78AD" w:rsidRDefault="00EF64EB" w:rsidP="001D67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501C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Report the ISO 4217 alphabetic code of </w:t>
            </w:r>
            <w:ins w:id="66" w:author="Author">
              <w:r w:rsidR="001D67B3" w:rsidRPr="00C501C5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each </w:t>
              </w:r>
            </w:ins>
            <w:del w:id="67" w:author="Author">
              <w:r w:rsidRPr="00C501C5" w:rsidDel="001D67B3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 xml:space="preserve">the reporting </w:delText>
              </w:r>
            </w:del>
            <w:r w:rsidRPr="00C501C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currency</w:t>
            </w:r>
            <w:ins w:id="68" w:author="Author">
              <w:r w:rsidR="001D67B3" w:rsidRPr="00C501C5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 reported</w:t>
              </w:r>
            </w:ins>
            <w:r w:rsidR="00245626" w:rsidRPr="00C501C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  <w:r w:rsidRPr="00C501C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</w:p>
        </w:tc>
      </w:tr>
      <w:tr w:rsidR="00256C4E" w:rsidRPr="00256C4E" w:rsidTr="00BC61B4">
        <w:tblPrEx>
          <w:tblW w:w="0" w:type="auto"/>
          <w:tblPrExChange w:id="69" w:author="Author">
            <w:tblPrEx>
              <w:tblW w:w="0" w:type="auto"/>
            </w:tblPrEx>
          </w:tblPrExChange>
        </w:tblPrEx>
        <w:trPr>
          <w:trHeight w:val="409"/>
          <w:ins w:id="70" w:author="Author"/>
        </w:trPr>
        <w:tc>
          <w:tcPr>
            <w:tcW w:w="8720" w:type="dxa"/>
            <w:gridSpan w:val="3"/>
            <w:vAlign w:val="center"/>
            <w:tcPrChange w:id="71" w:author="Author">
              <w:tcPr>
                <w:tcW w:w="8720" w:type="dxa"/>
                <w:gridSpan w:val="3"/>
                <w:vAlign w:val="center"/>
              </w:tcPr>
            </w:tcPrChange>
          </w:tcPr>
          <w:p w:rsidR="00256C4E" w:rsidRPr="00BC61B4" w:rsidRDefault="00256C4E">
            <w:pPr>
              <w:jc w:val="both"/>
              <w:rPr>
                <w:ins w:id="72" w:author="Author"/>
                <w:rFonts w:ascii="Times New Roman" w:hAnsi="Times New Roman" w:cs="Times New Roman"/>
                <w:b/>
                <w:sz w:val="20"/>
                <w:szCs w:val="20"/>
                <w:lang w:val="en-GB"/>
                <w:rPrChange w:id="73" w:author="Author">
                  <w:rPr>
                    <w:ins w:id="74" w:author="Author"/>
                    <w:rFonts w:ascii="Times New Roman" w:hAnsi="Times New Roman" w:cs="Times New Roman"/>
                    <w:sz w:val="20"/>
                    <w:szCs w:val="20"/>
                    <w:lang w:val="en-GB"/>
                  </w:rPr>
                </w:rPrChange>
              </w:rPr>
            </w:pPr>
            <w:ins w:id="75" w:author="Author">
              <w:r w:rsidRPr="00BC61B4">
                <w:rPr>
                  <w:rFonts w:ascii="Times New Roman" w:hAnsi="Times New Roman" w:cs="Times New Roman"/>
                  <w:b/>
                  <w:sz w:val="20"/>
                  <w:szCs w:val="20"/>
                  <w:lang w:val="en-GB"/>
                  <w:rPrChange w:id="76" w:author="Author">
                    <w:rPr>
                      <w:rFonts w:ascii="Times New Roman" w:hAnsi="Times New Roman" w:cs="Times New Roman"/>
                      <w:sz w:val="20"/>
                      <w:szCs w:val="20"/>
                      <w:lang w:val="en-GB"/>
                    </w:rPr>
                  </w:rPrChange>
                </w:rPr>
                <w:t>Best estimate subject to country and currency volatility adjustment - Total and home country by currency</w:t>
              </w:r>
            </w:ins>
          </w:p>
        </w:tc>
      </w:tr>
      <w:tr w:rsidR="00555767" w:rsidRPr="000D7053" w:rsidDel="00256C4E" w:rsidTr="00D15C01">
        <w:trPr>
          <w:del w:id="77" w:author="Author"/>
        </w:trPr>
        <w:tc>
          <w:tcPr>
            <w:tcW w:w="2376" w:type="dxa"/>
            <w:vAlign w:val="center"/>
          </w:tcPr>
          <w:p w:rsidR="00555767" w:rsidDel="00256C4E" w:rsidRDefault="00555767" w:rsidP="00394DFA">
            <w:pPr>
              <w:jc w:val="both"/>
              <w:rPr>
                <w:del w:id="78" w:author="Author"/>
                <w:rFonts w:ascii="Times New Roman" w:hAnsi="Times New Roman" w:cs="Times New Roman"/>
                <w:sz w:val="20"/>
                <w:szCs w:val="20"/>
              </w:rPr>
            </w:pPr>
            <w:del w:id="79" w:author="Author">
              <w:r w:rsidDel="00256C4E">
                <w:rPr>
                  <w:rFonts w:ascii="Times New Roman" w:hAnsi="Times New Roman" w:cs="Times New Roman"/>
                  <w:sz w:val="20"/>
                  <w:szCs w:val="20"/>
                </w:rPr>
                <w:delText>C0020/</w:delText>
              </w:r>
              <w:r w:rsidDel="00394DFA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Del="00256C4E">
                <w:rPr>
                  <w:rFonts w:ascii="Times New Roman" w:hAnsi="Times New Roman" w:cs="Times New Roman"/>
                  <w:sz w:val="20"/>
                  <w:szCs w:val="20"/>
                </w:rPr>
                <w:delText>R0040</w:delText>
              </w:r>
            </w:del>
          </w:p>
        </w:tc>
        <w:tc>
          <w:tcPr>
            <w:tcW w:w="2977" w:type="dxa"/>
            <w:vAlign w:val="center"/>
          </w:tcPr>
          <w:p w:rsidR="00555767" w:rsidDel="00256C4E" w:rsidRDefault="00555767">
            <w:pPr>
              <w:jc w:val="both"/>
              <w:rPr>
                <w:del w:id="80" w:author="Author"/>
                <w:rFonts w:ascii="Times New Roman" w:hAnsi="Times New Roman" w:cs="Times New Roman"/>
                <w:sz w:val="20"/>
                <w:szCs w:val="20"/>
                <w:lang w:val="en-US"/>
              </w:rPr>
            </w:pPr>
            <w:del w:id="81" w:author="Author">
              <w:r w:rsidDel="00256C4E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>Countries</w:delText>
              </w:r>
            </w:del>
          </w:p>
        </w:tc>
        <w:tc>
          <w:tcPr>
            <w:tcW w:w="3367" w:type="dxa"/>
            <w:vAlign w:val="center"/>
          </w:tcPr>
          <w:p w:rsidR="001D67B3" w:rsidDel="00256C4E" w:rsidRDefault="001D67B3">
            <w:pPr>
              <w:jc w:val="both"/>
              <w:rPr>
                <w:del w:id="82" w:author="Author"/>
                <w:rFonts w:ascii="Times New Roman" w:hAnsi="Times New Roman" w:cs="Times New Roman"/>
                <w:sz w:val="20"/>
                <w:szCs w:val="20"/>
                <w:lang w:val="en-GB"/>
              </w:rPr>
            </w:pPr>
            <w:ins w:id="83" w:author="Author">
              <w:del w:id="84" w:author="Author">
                <w:r w:rsidDel="00256C4E">
                  <w:rPr>
                    <w:rFonts w:ascii="Times New Roman" w:hAnsi="Times New Roman" w:cs="Times New Roman"/>
                    <w:sz w:val="20"/>
                    <w:szCs w:val="20"/>
                    <w:lang w:val="en-GB"/>
                  </w:rPr>
                  <w:delText xml:space="preserve">Report the </w:delText>
                </w:r>
              </w:del>
            </w:ins>
            <w:del w:id="85" w:author="Author">
              <w:r w:rsidR="00555767" w:rsidRPr="000D7053" w:rsidDel="00256C4E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 xml:space="preserve">ISO 3166-1 alpha-2 code of </w:delText>
              </w:r>
              <w:r w:rsidR="00245626" w:rsidDel="00256C4E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 xml:space="preserve">each </w:delText>
              </w:r>
              <w:r w:rsidR="00555767" w:rsidRPr="000D7053" w:rsidDel="00256C4E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>countr</w:delText>
              </w:r>
              <w:r w:rsidR="00245626" w:rsidDel="00256C4E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>y</w:delText>
              </w:r>
            </w:del>
            <w:ins w:id="86" w:author="Author">
              <w:del w:id="87" w:author="Author">
                <w:r w:rsidDel="00256C4E">
                  <w:rPr>
                    <w:rFonts w:ascii="Times New Roman" w:hAnsi="Times New Roman" w:cs="Times New Roman"/>
                    <w:sz w:val="20"/>
                    <w:szCs w:val="20"/>
                    <w:lang w:val="en-GB"/>
                  </w:rPr>
                  <w:delText xml:space="preserve"> reported</w:delText>
                </w:r>
              </w:del>
            </w:ins>
            <w:del w:id="88" w:author="Author">
              <w:r w:rsidR="00245626" w:rsidDel="00256C4E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>.</w:delText>
              </w:r>
            </w:del>
          </w:p>
        </w:tc>
      </w:tr>
      <w:tr w:rsidR="00EF64EB" w:rsidRPr="000D7053" w:rsidTr="00D15C01">
        <w:tc>
          <w:tcPr>
            <w:tcW w:w="2376" w:type="dxa"/>
            <w:vAlign w:val="center"/>
          </w:tcPr>
          <w:p w:rsidR="00EF64EB" w:rsidRPr="00030964" w:rsidDel="00D46F2F" w:rsidRDefault="00EF64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C0030/</w:t>
            </w:r>
            <w:del w:id="89" w:author="Author">
              <w:r w:rsidDel="00394DFA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>
              <w:rPr>
                <w:rFonts w:ascii="Times New Roman" w:hAnsi="Times New Roman" w:cs="Times New Roman"/>
                <w:sz w:val="20"/>
                <w:szCs w:val="20"/>
              </w:rPr>
              <w:t>R0020</w:t>
            </w:r>
          </w:p>
        </w:tc>
        <w:tc>
          <w:tcPr>
            <w:tcW w:w="2977" w:type="dxa"/>
            <w:vAlign w:val="center"/>
          </w:tcPr>
          <w:p w:rsidR="00EF64EB" w:rsidRDefault="00A95A8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5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Total value of Best Estimate </w:t>
            </w:r>
            <w:ins w:id="90" w:author="Author">
              <w:r w:rsidR="001D67B3"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s</w:t>
              </w:r>
              <w:r w:rsidR="001D67B3" w:rsidRPr="001D67B3"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ubject to volatility adjustmen</w:t>
              </w:r>
              <w:r w:rsidR="001D67B3"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t</w:t>
              </w:r>
              <w:r w:rsidR="001D67B3" w:rsidRPr="00A95A85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 xml:space="preserve"> </w:t>
              </w:r>
            </w:ins>
            <w:r w:rsidRPr="00A95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(for all currencies)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EF64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 Total value of all countries</w:t>
            </w:r>
          </w:p>
        </w:tc>
        <w:tc>
          <w:tcPr>
            <w:tcW w:w="3367" w:type="dxa"/>
            <w:vAlign w:val="center"/>
          </w:tcPr>
          <w:p w:rsidR="00EF64EB" w:rsidRPr="000D7053" w:rsidRDefault="00EF64EB" w:rsidP="0030377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Total value, for all currencies and all countries, of </w:t>
            </w:r>
            <w:r w:rsidR="00FA5BF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the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est estimate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of the insurance and reinsurance </w:t>
            </w:r>
            <w:del w:id="91" w:author="Author">
              <w:r w:rsidDel="0030377B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 xml:space="preserve">life </w:delText>
              </w:r>
            </w:del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obligations</w:t>
            </w:r>
            <w:ins w:id="92" w:author="Author">
              <w:r w:rsidR="001D67B3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 </w:t>
              </w:r>
              <w:r w:rsidR="001D67B3"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s</w:t>
              </w:r>
              <w:r w:rsidR="001D67B3" w:rsidRPr="001D67B3"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ubject to volatility adjustmen</w:t>
              </w:r>
              <w:r w:rsidR="001D67B3"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t</w:t>
              </w:r>
            </w:ins>
            <w:r w:rsidR="0024562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</w:tr>
      <w:tr w:rsidR="00256C4E" w:rsidRPr="000D7053" w:rsidTr="00F26524">
        <w:trPr>
          <w:ins w:id="93" w:author="Author"/>
        </w:trPr>
        <w:tc>
          <w:tcPr>
            <w:tcW w:w="2376" w:type="dxa"/>
            <w:vAlign w:val="center"/>
          </w:tcPr>
          <w:p w:rsidR="00256C4E" w:rsidRPr="00030964" w:rsidDel="00D46F2F" w:rsidRDefault="00256C4E" w:rsidP="00F26524">
            <w:pPr>
              <w:jc w:val="both"/>
              <w:rPr>
                <w:ins w:id="94" w:author="Author"/>
                <w:rFonts w:ascii="Times New Roman" w:hAnsi="Times New Roman" w:cs="Times New Roman"/>
                <w:sz w:val="20"/>
                <w:szCs w:val="20"/>
              </w:rPr>
            </w:pPr>
            <w:ins w:id="95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C0040/R0020</w:t>
              </w:r>
            </w:ins>
          </w:p>
        </w:tc>
        <w:tc>
          <w:tcPr>
            <w:tcW w:w="2977" w:type="dxa"/>
            <w:vAlign w:val="center"/>
          </w:tcPr>
          <w:p w:rsidR="00256C4E" w:rsidRDefault="00256C4E" w:rsidP="00F26524">
            <w:pPr>
              <w:jc w:val="both"/>
              <w:rPr>
                <w:ins w:id="96" w:author="Author"/>
                <w:rFonts w:ascii="Times New Roman" w:hAnsi="Times New Roman" w:cs="Times New Roman"/>
                <w:sz w:val="20"/>
                <w:szCs w:val="20"/>
                <w:lang w:val="en-US"/>
              </w:rPr>
            </w:pPr>
            <w:ins w:id="97" w:author="Author">
              <w:r w:rsidRPr="00A95A85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 xml:space="preserve">Part of the Best Estimate </w:t>
              </w:r>
              <w:r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s</w:t>
              </w:r>
              <w:r w:rsidRPr="001D67B3"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ubject to volatility adjustmen</w:t>
              </w:r>
              <w:r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t</w:t>
              </w:r>
              <w:r w:rsidRPr="00A95A85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 xml:space="preserve"> written in the reporting currency</w:t>
              </w:r>
              <w:r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 xml:space="preserve"> / Total value of all countries</w:t>
              </w:r>
            </w:ins>
          </w:p>
        </w:tc>
        <w:tc>
          <w:tcPr>
            <w:tcW w:w="3367" w:type="dxa"/>
            <w:vAlign w:val="center"/>
          </w:tcPr>
          <w:p w:rsidR="00256C4E" w:rsidRPr="000D7053" w:rsidRDefault="00256C4E" w:rsidP="00F26524">
            <w:pPr>
              <w:jc w:val="both"/>
              <w:rPr>
                <w:ins w:id="98" w:author="Author"/>
                <w:rFonts w:ascii="Times New Roman" w:hAnsi="Times New Roman" w:cs="Times New Roman"/>
                <w:sz w:val="20"/>
                <w:szCs w:val="20"/>
                <w:lang w:val="en-GB"/>
              </w:rPr>
            </w:pPr>
            <w:ins w:id="99" w:author="Author">
              <w:r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Total v</w:t>
              </w:r>
              <w:proofErr w:type="spellStart"/>
              <w:r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>alue</w:t>
              </w:r>
              <w:proofErr w:type="spellEnd"/>
              <w:r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 for all countries, of the b</w:t>
              </w:r>
              <w:r w:rsidRPr="002671F8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>est estimate</w:t>
              </w:r>
              <w:r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 </w:t>
              </w:r>
              <w:r w:rsidRPr="002671F8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>of the insurance and reinsurance obligations</w:t>
              </w:r>
              <w:r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 </w:t>
              </w:r>
              <w:r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s</w:t>
              </w:r>
              <w:r w:rsidRPr="001D67B3"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ubject to volatility adjustmen</w:t>
              </w:r>
              <w:r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t</w:t>
              </w:r>
              <w:r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 for the reporting currency.</w:t>
              </w:r>
            </w:ins>
          </w:p>
        </w:tc>
      </w:tr>
      <w:tr w:rsidR="00256C4E" w:rsidRPr="000D7053" w:rsidTr="00F26524">
        <w:trPr>
          <w:ins w:id="100" w:author="Author"/>
        </w:trPr>
        <w:tc>
          <w:tcPr>
            <w:tcW w:w="2376" w:type="dxa"/>
            <w:vAlign w:val="center"/>
          </w:tcPr>
          <w:p w:rsidR="00256C4E" w:rsidRPr="00030964" w:rsidDel="00D46F2F" w:rsidRDefault="00256C4E" w:rsidP="00F26524">
            <w:pPr>
              <w:jc w:val="both"/>
              <w:rPr>
                <w:ins w:id="101" w:author="Author"/>
                <w:rFonts w:ascii="Times New Roman" w:hAnsi="Times New Roman" w:cs="Times New Roman"/>
                <w:sz w:val="20"/>
                <w:szCs w:val="20"/>
              </w:rPr>
            </w:pPr>
            <w:ins w:id="102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C0050/R0020</w:t>
              </w:r>
            </w:ins>
          </w:p>
        </w:tc>
        <w:tc>
          <w:tcPr>
            <w:tcW w:w="2977" w:type="dxa"/>
            <w:vAlign w:val="center"/>
          </w:tcPr>
          <w:p w:rsidR="00256C4E" w:rsidRDefault="00256C4E" w:rsidP="00F26524">
            <w:pPr>
              <w:jc w:val="both"/>
              <w:rPr>
                <w:ins w:id="103" w:author="Author"/>
                <w:rFonts w:ascii="Times New Roman" w:hAnsi="Times New Roman" w:cs="Times New Roman"/>
                <w:sz w:val="20"/>
                <w:szCs w:val="20"/>
                <w:lang w:val="en-US"/>
              </w:rPr>
            </w:pPr>
            <w:ins w:id="104" w:author="Author">
              <w:r w:rsidRPr="00A95A85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 xml:space="preserve">Part of the Best Estimate </w:t>
              </w:r>
              <w:r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s</w:t>
              </w:r>
              <w:r w:rsidRPr="001D67B3"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ubject to volatility adjustmen</w:t>
              </w:r>
              <w:r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t</w:t>
              </w:r>
              <w:r w:rsidRPr="00A95A85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 xml:space="preserve"> written in currencies</w:t>
              </w:r>
              <w:r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 xml:space="preserve"> / Total value of all countries</w:t>
              </w:r>
            </w:ins>
          </w:p>
        </w:tc>
        <w:tc>
          <w:tcPr>
            <w:tcW w:w="3367" w:type="dxa"/>
          </w:tcPr>
          <w:p w:rsidR="00256C4E" w:rsidRPr="000D7053" w:rsidRDefault="00256C4E" w:rsidP="00F26524">
            <w:pPr>
              <w:jc w:val="both"/>
              <w:rPr>
                <w:ins w:id="105" w:author="Author"/>
                <w:rFonts w:ascii="Times New Roman" w:hAnsi="Times New Roman" w:cs="Times New Roman"/>
                <w:sz w:val="20"/>
                <w:szCs w:val="20"/>
                <w:lang w:val="en-GB"/>
              </w:rPr>
            </w:pPr>
            <w:ins w:id="106" w:author="Author">
              <w:r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Total value for all countries </w:t>
              </w:r>
              <w:r w:rsidRPr="007635AC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of the best estimate of the insurance and reinsurance obligations </w:t>
              </w:r>
              <w:r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s</w:t>
              </w:r>
              <w:r w:rsidRPr="001D67B3"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ubject to volatility adjustmen</w:t>
              </w:r>
              <w:r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t</w:t>
              </w:r>
              <w:r w:rsidRPr="007635AC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 split by c</w:t>
              </w:r>
              <w:r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>urrency.</w:t>
              </w:r>
            </w:ins>
          </w:p>
        </w:tc>
      </w:tr>
      <w:tr w:rsidR="00EF64EB" w:rsidRPr="000D7053" w:rsidTr="00D15C01">
        <w:tc>
          <w:tcPr>
            <w:tcW w:w="2376" w:type="dxa"/>
            <w:vAlign w:val="center"/>
          </w:tcPr>
          <w:p w:rsidR="00EF64EB" w:rsidRDefault="00EF64EB" w:rsidP="00394D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C0030/</w:t>
            </w:r>
            <w:del w:id="107" w:author="Author">
              <w:r w:rsidDel="00394DFA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>
              <w:rPr>
                <w:rFonts w:ascii="Times New Roman" w:hAnsi="Times New Roman" w:cs="Times New Roman"/>
                <w:sz w:val="20"/>
                <w:szCs w:val="20"/>
              </w:rPr>
              <w:t>R0030</w:t>
            </w:r>
          </w:p>
        </w:tc>
        <w:tc>
          <w:tcPr>
            <w:tcW w:w="2977" w:type="dxa"/>
            <w:vAlign w:val="center"/>
          </w:tcPr>
          <w:p w:rsidR="00EF64EB" w:rsidRDefault="00A95A8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5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Total value of Best Estimate </w:t>
            </w:r>
            <w:ins w:id="108" w:author="Author">
              <w:r w:rsidR="001D67B3"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s</w:t>
              </w:r>
              <w:r w:rsidR="001D67B3" w:rsidRPr="001D67B3"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ubject to volatility adjustmen</w:t>
              </w:r>
              <w:r w:rsidR="001D67B3"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t</w:t>
              </w:r>
              <w:r w:rsidR="001D67B3" w:rsidRPr="00A95A85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 xml:space="preserve"> </w:t>
              </w:r>
            </w:ins>
            <w:r w:rsidRPr="00A95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(for all currencies)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EF64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 Home country</w:t>
            </w:r>
          </w:p>
        </w:tc>
        <w:tc>
          <w:tcPr>
            <w:tcW w:w="3367" w:type="dxa"/>
            <w:vAlign w:val="center"/>
          </w:tcPr>
          <w:p w:rsidR="00EF64EB" w:rsidRPr="000D7053" w:rsidRDefault="00EF64EB" w:rsidP="0030377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Total value, for all currencies for the home country, of</w:t>
            </w:r>
            <w:r w:rsidR="00FA5BF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the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b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est estimate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of the insurance and reinsurance </w:t>
            </w:r>
            <w:del w:id="109" w:author="Author">
              <w:r w:rsidDel="0030377B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 xml:space="preserve">life </w:delText>
              </w:r>
            </w:del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obligations</w:t>
            </w:r>
            <w:ins w:id="110" w:author="Author">
              <w:r w:rsidR="001D67B3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 </w:t>
              </w:r>
              <w:r w:rsidR="001D67B3"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s</w:t>
              </w:r>
              <w:r w:rsidR="001D67B3" w:rsidRPr="001D67B3"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ubject to volatility adjustmen</w:t>
              </w:r>
              <w:r w:rsidR="001D67B3"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t</w:t>
              </w:r>
            </w:ins>
            <w:r w:rsidR="0024562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</w:tr>
      <w:tr w:rsidR="00256C4E" w:rsidRPr="000D7053" w:rsidTr="00F26524">
        <w:trPr>
          <w:ins w:id="111" w:author="Author"/>
        </w:trPr>
        <w:tc>
          <w:tcPr>
            <w:tcW w:w="2376" w:type="dxa"/>
            <w:vAlign w:val="center"/>
          </w:tcPr>
          <w:p w:rsidR="00256C4E" w:rsidRPr="00030964" w:rsidDel="00D46F2F" w:rsidRDefault="00256C4E" w:rsidP="00F26524">
            <w:pPr>
              <w:jc w:val="both"/>
              <w:rPr>
                <w:ins w:id="112" w:author="Author"/>
                <w:rFonts w:ascii="Times New Roman" w:hAnsi="Times New Roman" w:cs="Times New Roman"/>
                <w:sz w:val="20"/>
                <w:szCs w:val="20"/>
              </w:rPr>
            </w:pPr>
            <w:ins w:id="113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C0040/R0030</w:t>
              </w:r>
            </w:ins>
          </w:p>
        </w:tc>
        <w:tc>
          <w:tcPr>
            <w:tcW w:w="2977" w:type="dxa"/>
            <w:vAlign w:val="center"/>
          </w:tcPr>
          <w:p w:rsidR="00256C4E" w:rsidRDefault="00256C4E" w:rsidP="00F26524">
            <w:pPr>
              <w:jc w:val="both"/>
              <w:rPr>
                <w:ins w:id="114" w:author="Author"/>
                <w:rFonts w:ascii="Times New Roman" w:hAnsi="Times New Roman" w:cs="Times New Roman"/>
                <w:sz w:val="20"/>
                <w:szCs w:val="20"/>
                <w:lang w:val="en-US"/>
              </w:rPr>
            </w:pPr>
            <w:ins w:id="115" w:author="Author">
              <w:r w:rsidRPr="00A95A85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 xml:space="preserve">Part of the Best Estimate </w:t>
              </w:r>
              <w:r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s</w:t>
              </w:r>
              <w:r w:rsidRPr="001D67B3"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ubject to volatility adjustmen</w:t>
              </w:r>
              <w:r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t</w:t>
              </w:r>
              <w:r w:rsidRPr="00A95A85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 xml:space="preserve"> written in </w:t>
              </w:r>
              <w:r w:rsidRPr="00A95A85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lastRenderedPageBreak/>
                <w:t>the reporting currency</w:t>
              </w:r>
              <w:r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 xml:space="preserve"> / Home country</w:t>
              </w:r>
            </w:ins>
          </w:p>
        </w:tc>
        <w:tc>
          <w:tcPr>
            <w:tcW w:w="3367" w:type="dxa"/>
            <w:vAlign w:val="center"/>
          </w:tcPr>
          <w:p w:rsidR="00256C4E" w:rsidRPr="000D7053" w:rsidRDefault="00256C4E" w:rsidP="00F26524">
            <w:pPr>
              <w:jc w:val="both"/>
              <w:rPr>
                <w:ins w:id="116" w:author="Author"/>
                <w:rFonts w:ascii="Times New Roman" w:hAnsi="Times New Roman" w:cs="Times New Roman"/>
                <w:sz w:val="20"/>
                <w:szCs w:val="20"/>
                <w:lang w:val="en-GB"/>
              </w:rPr>
            </w:pPr>
            <w:ins w:id="117" w:author="Author">
              <w:r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lastRenderedPageBreak/>
                <w:t>Total v</w:t>
              </w:r>
              <w:proofErr w:type="spellStart"/>
              <w:r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>alue</w:t>
              </w:r>
              <w:proofErr w:type="spellEnd"/>
              <w:r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 for the home country, of the b</w:t>
              </w:r>
              <w:r w:rsidRPr="002671F8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>est estimate</w:t>
              </w:r>
              <w:r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 </w:t>
              </w:r>
              <w:r w:rsidRPr="002671F8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of the insurance and </w:t>
              </w:r>
              <w:r w:rsidRPr="002671F8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lastRenderedPageBreak/>
                <w:t>reinsurance obligations</w:t>
              </w:r>
              <w:r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 </w:t>
              </w:r>
              <w:r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s</w:t>
              </w:r>
              <w:r w:rsidRPr="001D67B3"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ubject to volatility adjustmen</w:t>
              </w:r>
              <w:r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t</w:t>
              </w:r>
              <w:r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 for the reporting currency.</w:t>
              </w:r>
            </w:ins>
          </w:p>
        </w:tc>
      </w:tr>
      <w:tr w:rsidR="00256C4E" w:rsidRPr="000D7053" w:rsidTr="00F26524">
        <w:trPr>
          <w:ins w:id="118" w:author="Author"/>
        </w:trPr>
        <w:tc>
          <w:tcPr>
            <w:tcW w:w="2376" w:type="dxa"/>
            <w:vAlign w:val="center"/>
          </w:tcPr>
          <w:p w:rsidR="00256C4E" w:rsidRPr="00030964" w:rsidDel="00D46F2F" w:rsidRDefault="00256C4E" w:rsidP="00F26524">
            <w:pPr>
              <w:jc w:val="both"/>
              <w:rPr>
                <w:ins w:id="119" w:author="Author"/>
                <w:rFonts w:ascii="Times New Roman" w:hAnsi="Times New Roman" w:cs="Times New Roman"/>
                <w:sz w:val="20"/>
                <w:szCs w:val="20"/>
              </w:rPr>
            </w:pPr>
            <w:ins w:id="120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lastRenderedPageBreak/>
                <w:t>C0050/R0030</w:t>
              </w:r>
            </w:ins>
          </w:p>
        </w:tc>
        <w:tc>
          <w:tcPr>
            <w:tcW w:w="2977" w:type="dxa"/>
            <w:vAlign w:val="center"/>
          </w:tcPr>
          <w:p w:rsidR="00256C4E" w:rsidRDefault="00256C4E" w:rsidP="00F26524">
            <w:pPr>
              <w:jc w:val="both"/>
              <w:rPr>
                <w:ins w:id="121" w:author="Author"/>
                <w:rFonts w:ascii="Times New Roman" w:hAnsi="Times New Roman" w:cs="Times New Roman"/>
                <w:sz w:val="20"/>
                <w:szCs w:val="20"/>
                <w:lang w:val="en-US"/>
              </w:rPr>
            </w:pPr>
            <w:ins w:id="122" w:author="Author">
              <w:r w:rsidRPr="00A95A85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 xml:space="preserve">Part of the Best Estimate </w:t>
              </w:r>
              <w:r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s</w:t>
              </w:r>
              <w:r w:rsidRPr="001D67B3"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ubject to volatility adjustmen</w:t>
              </w:r>
              <w:r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t</w:t>
              </w:r>
              <w:r w:rsidRPr="00A95A85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 xml:space="preserve"> written in currencies</w:t>
              </w:r>
              <w:r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 xml:space="preserve"> / Home country</w:t>
              </w:r>
            </w:ins>
          </w:p>
        </w:tc>
        <w:tc>
          <w:tcPr>
            <w:tcW w:w="3367" w:type="dxa"/>
          </w:tcPr>
          <w:p w:rsidR="00256C4E" w:rsidRPr="000D7053" w:rsidRDefault="00256C4E" w:rsidP="00F26524">
            <w:pPr>
              <w:jc w:val="both"/>
              <w:rPr>
                <w:ins w:id="123" w:author="Author"/>
                <w:rFonts w:ascii="Times New Roman" w:hAnsi="Times New Roman" w:cs="Times New Roman"/>
                <w:sz w:val="20"/>
                <w:szCs w:val="20"/>
                <w:lang w:val="en-GB"/>
              </w:rPr>
            </w:pPr>
            <w:ins w:id="124" w:author="Author">
              <w:r w:rsidRPr="007635AC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Value of the best estimate of the insurance and reinsurance obligations </w:t>
              </w:r>
              <w:r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s</w:t>
              </w:r>
              <w:r w:rsidRPr="001D67B3"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ubject to volatility adjustmen</w:t>
              </w:r>
              <w:r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t</w:t>
              </w:r>
              <w:r w:rsidRPr="007635AC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 split by c</w:t>
              </w:r>
              <w:r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>urrency for the home country.</w:t>
              </w:r>
            </w:ins>
          </w:p>
        </w:tc>
      </w:tr>
      <w:tr w:rsidR="00256C4E" w:rsidRPr="00256C4E" w:rsidTr="00F26524">
        <w:trPr>
          <w:trHeight w:val="409"/>
          <w:ins w:id="125" w:author="Author"/>
        </w:trPr>
        <w:tc>
          <w:tcPr>
            <w:tcW w:w="8720" w:type="dxa"/>
            <w:gridSpan w:val="3"/>
            <w:vAlign w:val="center"/>
          </w:tcPr>
          <w:p w:rsidR="00256C4E" w:rsidRPr="00BC61B4" w:rsidRDefault="00256C4E" w:rsidP="00256C4E">
            <w:pPr>
              <w:jc w:val="both"/>
              <w:rPr>
                <w:ins w:id="126" w:author="Author"/>
                <w:rFonts w:ascii="Times New Roman" w:hAnsi="Times New Roman" w:cs="Times New Roman"/>
                <w:b/>
                <w:sz w:val="20"/>
                <w:szCs w:val="20"/>
                <w:lang w:val="en-GB"/>
                <w:rPrChange w:id="127" w:author="Author">
                  <w:rPr>
                    <w:ins w:id="128" w:author="Author"/>
                    <w:rFonts w:ascii="Times New Roman" w:hAnsi="Times New Roman" w:cs="Times New Roman"/>
                    <w:sz w:val="20"/>
                    <w:szCs w:val="20"/>
                    <w:lang w:val="en-GB"/>
                  </w:rPr>
                </w:rPrChange>
              </w:rPr>
            </w:pPr>
            <w:ins w:id="129" w:author="Author">
              <w:r w:rsidRPr="00BC61B4">
                <w:rPr>
                  <w:rFonts w:ascii="Times New Roman" w:hAnsi="Times New Roman" w:cs="Times New Roman"/>
                  <w:b/>
                  <w:sz w:val="20"/>
                  <w:szCs w:val="20"/>
                  <w:lang w:val="en-GB"/>
                  <w:rPrChange w:id="130" w:author="Author">
                    <w:rPr>
                      <w:rFonts w:ascii="Times New Roman" w:hAnsi="Times New Roman" w:cs="Times New Roman"/>
                      <w:sz w:val="20"/>
                      <w:szCs w:val="20"/>
                      <w:lang w:val="en-GB"/>
                    </w:rPr>
                  </w:rPrChange>
                </w:rPr>
                <w:t>Best estimate subject to country and currency volatility adjustment - By country and currency</w:t>
              </w:r>
            </w:ins>
          </w:p>
        </w:tc>
      </w:tr>
      <w:tr w:rsidR="00256C4E" w:rsidRPr="000D7053" w:rsidTr="00F26524">
        <w:trPr>
          <w:ins w:id="131" w:author="Author"/>
        </w:trPr>
        <w:tc>
          <w:tcPr>
            <w:tcW w:w="2376" w:type="dxa"/>
            <w:vAlign w:val="center"/>
          </w:tcPr>
          <w:p w:rsidR="00256C4E" w:rsidRDefault="00256C4E" w:rsidP="00F26524">
            <w:pPr>
              <w:jc w:val="both"/>
              <w:rPr>
                <w:ins w:id="132" w:author="Author"/>
                <w:rFonts w:ascii="Times New Roman" w:hAnsi="Times New Roman" w:cs="Times New Roman"/>
                <w:sz w:val="20"/>
                <w:szCs w:val="20"/>
              </w:rPr>
            </w:pPr>
            <w:ins w:id="133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C0020/R0040</w:t>
              </w:r>
            </w:ins>
          </w:p>
        </w:tc>
        <w:tc>
          <w:tcPr>
            <w:tcW w:w="2977" w:type="dxa"/>
            <w:vAlign w:val="center"/>
          </w:tcPr>
          <w:p w:rsidR="00256C4E" w:rsidRDefault="00256C4E" w:rsidP="00F26524">
            <w:pPr>
              <w:jc w:val="both"/>
              <w:rPr>
                <w:ins w:id="134" w:author="Author"/>
                <w:rFonts w:ascii="Times New Roman" w:hAnsi="Times New Roman" w:cs="Times New Roman"/>
                <w:sz w:val="20"/>
                <w:szCs w:val="20"/>
                <w:lang w:val="en-US"/>
              </w:rPr>
            </w:pPr>
            <w:ins w:id="135" w:author="Author">
              <w:r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Countries</w:t>
              </w:r>
            </w:ins>
          </w:p>
        </w:tc>
        <w:tc>
          <w:tcPr>
            <w:tcW w:w="3367" w:type="dxa"/>
            <w:vAlign w:val="center"/>
          </w:tcPr>
          <w:p w:rsidR="00256C4E" w:rsidRDefault="00256C4E" w:rsidP="00F26524">
            <w:pPr>
              <w:jc w:val="both"/>
              <w:rPr>
                <w:ins w:id="136" w:author="Author"/>
                <w:rFonts w:ascii="Times New Roman" w:hAnsi="Times New Roman" w:cs="Times New Roman"/>
                <w:sz w:val="20"/>
                <w:szCs w:val="20"/>
                <w:lang w:val="en-GB"/>
              </w:rPr>
            </w:pPr>
            <w:ins w:id="137" w:author="Author">
              <w:r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Report the </w:t>
              </w:r>
              <w:r w:rsidRPr="000D7053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ISO 3166-1 alpha-2 code of </w:t>
              </w:r>
              <w:r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each </w:t>
              </w:r>
              <w:r w:rsidRPr="000D7053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>countr</w:t>
              </w:r>
              <w:r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>y reported.</w:t>
              </w:r>
            </w:ins>
          </w:p>
        </w:tc>
      </w:tr>
      <w:tr w:rsidR="00EF64EB" w:rsidRPr="000D7053" w:rsidTr="00D15C01">
        <w:tc>
          <w:tcPr>
            <w:tcW w:w="2376" w:type="dxa"/>
            <w:vAlign w:val="center"/>
          </w:tcPr>
          <w:p w:rsidR="00EF64EB" w:rsidRDefault="00EF64EB" w:rsidP="00EF64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C0030/</w:t>
            </w:r>
            <w:del w:id="138" w:author="Author">
              <w:r w:rsidDel="00394DFA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>
              <w:rPr>
                <w:rFonts w:ascii="Times New Roman" w:hAnsi="Times New Roman" w:cs="Times New Roman"/>
                <w:sz w:val="20"/>
                <w:szCs w:val="20"/>
              </w:rPr>
              <w:t>R0040</w:t>
            </w:r>
          </w:p>
        </w:tc>
        <w:tc>
          <w:tcPr>
            <w:tcW w:w="2977" w:type="dxa"/>
            <w:vAlign w:val="center"/>
          </w:tcPr>
          <w:p w:rsidR="00EF64EB" w:rsidRDefault="00A95A8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5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Total value of Best Estimate </w:t>
            </w:r>
            <w:ins w:id="139" w:author="Author">
              <w:r w:rsidR="001D67B3"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s</w:t>
              </w:r>
              <w:r w:rsidR="001D67B3" w:rsidRPr="001D67B3"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ubject to volatility adjustmen</w:t>
              </w:r>
              <w:r w:rsidR="001D67B3"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t</w:t>
              </w:r>
              <w:r w:rsidR="001D67B3" w:rsidRPr="00A95A85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 xml:space="preserve"> </w:t>
              </w:r>
            </w:ins>
            <w:r w:rsidRPr="00A95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(for all currencies)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-</w:t>
            </w:r>
            <w:r w:rsidR="000630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by country</w:t>
            </w:r>
          </w:p>
        </w:tc>
        <w:tc>
          <w:tcPr>
            <w:tcW w:w="3367" w:type="dxa"/>
            <w:vAlign w:val="center"/>
          </w:tcPr>
          <w:p w:rsidR="00EF64EB" w:rsidRPr="000D7053" w:rsidRDefault="00063087" w:rsidP="0030377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Total value, for all currencies by country, of </w:t>
            </w:r>
            <w:r w:rsidR="00FA5BF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the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est estimate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of the insurance and reinsurance </w:t>
            </w:r>
            <w:del w:id="140" w:author="Author">
              <w:r w:rsidDel="0030377B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 xml:space="preserve">life </w:delText>
              </w:r>
            </w:del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obligations</w:t>
            </w:r>
            <w:ins w:id="141" w:author="Author">
              <w:r w:rsidR="001D67B3"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 xml:space="preserve"> s</w:t>
              </w:r>
              <w:r w:rsidR="001D67B3" w:rsidRPr="001D67B3"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ubject to volatility adjustmen</w:t>
              </w:r>
              <w:r w:rsidR="001D67B3"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t</w:t>
              </w:r>
            </w:ins>
            <w:r w:rsidR="0024562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</w:tr>
      <w:tr w:rsidR="00EF64EB" w:rsidRPr="000D7053" w:rsidDel="00256C4E" w:rsidTr="00D15C01">
        <w:trPr>
          <w:del w:id="142" w:author="Author"/>
        </w:trPr>
        <w:tc>
          <w:tcPr>
            <w:tcW w:w="2376" w:type="dxa"/>
            <w:vAlign w:val="center"/>
          </w:tcPr>
          <w:p w:rsidR="00EF64EB" w:rsidRPr="00030964" w:rsidDel="00256C4E" w:rsidRDefault="00EF64EB" w:rsidP="00394DFA">
            <w:pPr>
              <w:jc w:val="both"/>
              <w:rPr>
                <w:del w:id="143" w:author="Author"/>
                <w:rFonts w:ascii="Times New Roman" w:hAnsi="Times New Roman" w:cs="Times New Roman"/>
                <w:sz w:val="20"/>
                <w:szCs w:val="20"/>
              </w:rPr>
            </w:pPr>
            <w:del w:id="144" w:author="Author">
              <w:r w:rsidDel="00256C4E">
                <w:rPr>
                  <w:rFonts w:ascii="Times New Roman" w:hAnsi="Times New Roman" w:cs="Times New Roman"/>
                  <w:sz w:val="20"/>
                  <w:szCs w:val="20"/>
                </w:rPr>
                <w:delText>C0040/</w:delText>
              </w:r>
              <w:r w:rsidDel="00394DFA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Del="00256C4E">
                <w:rPr>
                  <w:rFonts w:ascii="Times New Roman" w:hAnsi="Times New Roman" w:cs="Times New Roman"/>
                  <w:sz w:val="20"/>
                  <w:szCs w:val="20"/>
                </w:rPr>
                <w:delText>R0020</w:delText>
              </w:r>
            </w:del>
          </w:p>
        </w:tc>
        <w:tc>
          <w:tcPr>
            <w:tcW w:w="2977" w:type="dxa"/>
            <w:vAlign w:val="center"/>
          </w:tcPr>
          <w:p w:rsidR="00EF64EB" w:rsidDel="00256C4E" w:rsidRDefault="00A95A85">
            <w:pPr>
              <w:jc w:val="both"/>
              <w:rPr>
                <w:del w:id="145" w:author="Author"/>
                <w:rFonts w:ascii="Times New Roman" w:hAnsi="Times New Roman" w:cs="Times New Roman"/>
                <w:sz w:val="20"/>
                <w:szCs w:val="20"/>
                <w:lang w:val="en-US"/>
              </w:rPr>
            </w:pPr>
            <w:del w:id="146" w:author="Author">
              <w:r w:rsidRPr="00A95A85" w:rsidDel="00256C4E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 xml:space="preserve">Part of the Best Estimate </w:delText>
              </w:r>
            </w:del>
            <w:ins w:id="147" w:author="Author">
              <w:del w:id="148" w:author="Author">
                <w:r w:rsidR="001D67B3" w:rsidDel="00256C4E">
                  <w:rPr>
                    <w:rFonts w:ascii="Times New Roman" w:hAnsi="Times New Roman" w:cs="Times New Roman"/>
                    <w:bCs/>
                    <w:sz w:val="20"/>
                    <w:szCs w:val="20"/>
                    <w:lang w:val="en-US"/>
                  </w:rPr>
                  <w:delText>s</w:delText>
                </w:r>
                <w:r w:rsidR="001D67B3" w:rsidRPr="001D67B3" w:rsidDel="00256C4E">
                  <w:rPr>
                    <w:rFonts w:ascii="Times New Roman" w:hAnsi="Times New Roman" w:cs="Times New Roman"/>
                    <w:bCs/>
                    <w:sz w:val="20"/>
                    <w:szCs w:val="20"/>
                    <w:lang w:val="en-US"/>
                  </w:rPr>
                  <w:delText>ubject to volatility adjustmen</w:delText>
                </w:r>
                <w:r w:rsidR="001D67B3" w:rsidDel="00256C4E">
                  <w:rPr>
                    <w:rFonts w:ascii="Times New Roman" w:hAnsi="Times New Roman" w:cs="Times New Roman"/>
                    <w:bCs/>
                    <w:sz w:val="20"/>
                    <w:szCs w:val="20"/>
                    <w:lang w:val="en-US"/>
                  </w:rPr>
                  <w:delText>t</w:delText>
                </w:r>
                <w:r w:rsidR="001D67B3" w:rsidRPr="00A95A85" w:rsidDel="00256C4E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delText xml:space="preserve"> </w:delText>
                </w:r>
              </w:del>
            </w:ins>
            <w:del w:id="149" w:author="Author">
              <w:r w:rsidRPr="00A95A85" w:rsidDel="00256C4E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>written in the reporting currency</w:delText>
              </w:r>
              <w:r w:rsidDel="00256C4E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 xml:space="preserve"> </w:delText>
              </w:r>
              <w:r w:rsidR="00EF64EB" w:rsidDel="00256C4E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>/ Total value of all countries</w:delText>
              </w:r>
            </w:del>
          </w:p>
        </w:tc>
        <w:tc>
          <w:tcPr>
            <w:tcW w:w="3367" w:type="dxa"/>
            <w:vAlign w:val="center"/>
          </w:tcPr>
          <w:p w:rsidR="00EF64EB" w:rsidRPr="000D7053" w:rsidDel="00256C4E" w:rsidRDefault="00FA5BF7" w:rsidP="0030377B">
            <w:pPr>
              <w:jc w:val="both"/>
              <w:rPr>
                <w:del w:id="150" w:author="Author"/>
                <w:rFonts w:ascii="Times New Roman" w:hAnsi="Times New Roman" w:cs="Times New Roman"/>
                <w:sz w:val="20"/>
                <w:szCs w:val="20"/>
                <w:lang w:val="en-GB"/>
              </w:rPr>
            </w:pPr>
            <w:del w:id="151" w:author="Author">
              <w:r w:rsidDel="00256C4E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>Total v</w:delText>
              </w:r>
              <w:r w:rsidDel="00256C4E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>alue for all countries, of the b</w:delText>
              </w:r>
              <w:r w:rsidRPr="002671F8" w:rsidDel="00256C4E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>est estimate</w:delText>
              </w:r>
              <w:r w:rsidDel="00256C4E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 xml:space="preserve"> </w:delText>
              </w:r>
              <w:r w:rsidRPr="002671F8" w:rsidDel="00256C4E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 xml:space="preserve">of the insurance and reinsurance </w:delText>
              </w:r>
              <w:r w:rsidDel="00256C4E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 xml:space="preserve">life </w:delText>
              </w:r>
              <w:r w:rsidRPr="002671F8" w:rsidDel="00256C4E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>obligations</w:delText>
              </w:r>
              <w:r w:rsidDel="00256C4E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 xml:space="preserve"> </w:delText>
              </w:r>
            </w:del>
            <w:ins w:id="152" w:author="Author">
              <w:del w:id="153" w:author="Author">
                <w:r w:rsidR="001D67B3" w:rsidDel="00256C4E">
                  <w:rPr>
                    <w:rFonts w:ascii="Times New Roman" w:hAnsi="Times New Roman" w:cs="Times New Roman"/>
                    <w:bCs/>
                    <w:sz w:val="20"/>
                    <w:szCs w:val="20"/>
                    <w:lang w:val="en-US"/>
                  </w:rPr>
                  <w:delText>s</w:delText>
                </w:r>
                <w:r w:rsidR="001D67B3" w:rsidRPr="001D67B3" w:rsidDel="00256C4E">
                  <w:rPr>
                    <w:rFonts w:ascii="Times New Roman" w:hAnsi="Times New Roman" w:cs="Times New Roman"/>
                    <w:bCs/>
                    <w:sz w:val="20"/>
                    <w:szCs w:val="20"/>
                    <w:lang w:val="en-US"/>
                  </w:rPr>
                  <w:delText>ubject to volatility adjustmen</w:delText>
                </w:r>
                <w:r w:rsidR="001D67B3" w:rsidDel="00256C4E">
                  <w:rPr>
                    <w:rFonts w:ascii="Times New Roman" w:hAnsi="Times New Roman" w:cs="Times New Roman"/>
                    <w:bCs/>
                    <w:sz w:val="20"/>
                    <w:szCs w:val="20"/>
                    <w:lang w:val="en-US"/>
                  </w:rPr>
                  <w:delText>t</w:delText>
                </w:r>
                <w:r w:rsidR="001D67B3" w:rsidDel="00256C4E">
                  <w:rPr>
                    <w:rFonts w:ascii="Times New Roman" w:hAnsi="Times New Roman" w:cs="Times New Roman"/>
                    <w:sz w:val="20"/>
                    <w:szCs w:val="20"/>
                    <w:lang w:val="en-GB"/>
                  </w:rPr>
                  <w:delText xml:space="preserve"> </w:delText>
                </w:r>
              </w:del>
            </w:ins>
            <w:del w:id="154" w:author="Author">
              <w:r w:rsidR="00835F66" w:rsidDel="00256C4E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>for</w:delText>
              </w:r>
              <w:r w:rsidDel="00256C4E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 xml:space="preserve"> the reporting currency</w:delText>
              </w:r>
              <w:r w:rsidR="00245626" w:rsidDel="00256C4E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>.</w:delText>
              </w:r>
            </w:del>
          </w:p>
        </w:tc>
      </w:tr>
      <w:tr w:rsidR="00FA5BF7" w:rsidRPr="000D7053" w:rsidDel="00256C4E" w:rsidTr="00D15C01">
        <w:trPr>
          <w:del w:id="155" w:author="Author"/>
        </w:trPr>
        <w:tc>
          <w:tcPr>
            <w:tcW w:w="2376" w:type="dxa"/>
            <w:vAlign w:val="center"/>
          </w:tcPr>
          <w:p w:rsidR="00FA5BF7" w:rsidRPr="00030964" w:rsidDel="00256C4E" w:rsidRDefault="00FA5BF7">
            <w:pPr>
              <w:jc w:val="both"/>
              <w:rPr>
                <w:del w:id="156" w:author="Author"/>
                <w:rFonts w:ascii="Times New Roman" w:hAnsi="Times New Roman" w:cs="Times New Roman"/>
                <w:sz w:val="20"/>
                <w:szCs w:val="20"/>
              </w:rPr>
            </w:pPr>
            <w:del w:id="157" w:author="Author">
              <w:r w:rsidDel="00256C4E">
                <w:rPr>
                  <w:rFonts w:ascii="Times New Roman" w:hAnsi="Times New Roman" w:cs="Times New Roman"/>
                  <w:sz w:val="20"/>
                  <w:szCs w:val="20"/>
                </w:rPr>
                <w:delText>C0040/</w:delText>
              </w:r>
              <w:r w:rsidDel="00394DFA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Del="00256C4E">
                <w:rPr>
                  <w:rFonts w:ascii="Times New Roman" w:hAnsi="Times New Roman" w:cs="Times New Roman"/>
                  <w:sz w:val="20"/>
                  <w:szCs w:val="20"/>
                </w:rPr>
                <w:delText>R0030</w:delText>
              </w:r>
            </w:del>
          </w:p>
        </w:tc>
        <w:tc>
          <w:tcPr>
            <w:tcW w:w="2977" w:type="dxa"/>
            <w:vAlign w:val="center"/>
          </w:tcPr>
          <w:p w:rsidR="00FA5BF7" w:rsidDel="00256C4E" w:rsidRDefault="00A95A85">
            <w:pPr>
              <w:jc w:val="both"/>
              <w:rPr>
                <w:del w:id="158" w:author="Author"/>
                <w:rFonts w:ascii="Times New Roman" w:hAnsi="Times New Roman" w:cs="Times New Roman"/>
                <w:sz w:val="20"/>
                <w:szCs w:val="20"/>
                <w:lang w:val="en-US"/>
              </w:rPr>
            </w:pPr>
            <w:del w:id="159" w:author="Author">
              <w:r w:rsidRPr="00A95A85" w:rsidDel="00256C4E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 xml:space="preserve">Part of the Best Estimate </w:delText>
              </w:r>
            </w:del>
            <w:ins w:id="160" w:author="Author">
              <w:del w:id="161" w:author="Author">
                <w:r w:rsidR="001D67B3" w:rsidDel="00256C4E">
                  <w:rPr>
                    <w:rFonts w:ascii="Times New Roman" w:hAnsi="Times New Roman" w:cs="Times New Roman"/>
                    <w:bCs/>
                    <w:sz w:val="20"/>
                    <w:szCs w:val="20"/>
                    <w:lang w:val="en-US"/>
                  </w:rPr>
                  <w:delText>s</w:delText>
                </w:r>
                <w:r w:rsidR="001D67B3" w:rsidRPr="001D67B3" w:rsidDel="00256C4E">
                  <w:rPr>
                    <w:rFonts w:ascii="Times New Roman" w:hAnsi="Times New Roman" w:cs="Times New Roman"/>
                    <w:bCs/>
                    <w:sz w:val="20"/>
                    <w:szCs w:val="20"/>
                    <w:lang w:val="en-US"/>
                  </w:rPr>
                  <w:delText>ubject to volatility adjustmen</w:delText>
                </w:r>
                <w:r w:rsidR="001D67B3" w:rsidDel="00256C4E">
                  <w:rPr>
                    <w:rFonts w:ascii="Times New Roman" w:hAnsi="Times New Roman" w:cs="Times New Roman"/>
                    <w:bCs/>
                    <w:sz w:val="20"/>
                    <w:szCs w:val="20"/>
                    <w:lang w:val="en-US"/>
                  </w:rPr>
                  <w:delText>t</w:delText>
                </w:r>
                <w:r w:rsidR="001D67B3" w:rsidRPr="00A95A85" w:rsidDel="00256C4E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delText xml:space="preserve"> </w:delText>
                </w:r>
              </w:del>
            </w:ins>
            <w:del w:id="162" w:author="Author">
              <w:r w:rsidRPr="00A95A85" w:rsidDel="00256C4E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>written in the reporting currency</w:delText>
              </w:r>
              <w:r w:rsidDel="00256C4E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 xml:space="preserve"> </w:delText>
              </w:r>
              <w:r w:rsidR="00FA5BF7" w:rsidDel="00256C4E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>/ Home country</w:delText>
              </w:r>
            </w:del>
          </w:p>
        </w:tc>
        <w:tc>
          <w:tcPr>
            <w:tcW w:w="3367" w:type="dxa"/>
            <w:vAlign w:val="center"/>
          </w:tcPr>
          <w:p w:rsidR="00FA5BF7" w:rsidRPr="000D7053" w:rsidDel="00256C4E" w:rsidRDefault="00FA5BF7" w:rsidP="0030377B">
            <w:pPr>
              <w:jc w:val="both"/>
              <w:rPr>
                <w:del w:id="163" w:author="Author"/>
                <w:rFonts w:ascii="Times New Roman" w:hAnsi="Times New Roman" w:cs="Times New Roman"/>
                <w:sz w:val="20"/>
                <w:szCs w:val="20"/>
                <w:lang w:val="en-GB"/>
              </w:rPr>
            </w:pPr>
            <w:del w:id="164" w:author="Author">
              <w:r w:rsidDel="00256C4E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>Total v</w:delText>
              </w:r>
              <w:r w:rsidDel="00256C4E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>alue for the home country, of the b</w:delText>
              </w:r>
              <w:r w:rsidRPr="002671F8" w:rsidDel="00256C4E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>est estimate</w:delText>
              </w:r>
              <w:r w:rsidDel="00256C4E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 xml:space="preserve"> </w:delText>
              </w:r>
              <w:r w:rsidRPr="002671F8" w:rsidDel="00256C4E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 xml:space="preserve">of the insurance and reinsurance </w:delText>
              </w:r>
              <w:r w:rsidDel="00256C4E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 xml:space="preserve">life </w:delText>
              </w:r>
              <w:r w:rsidRPr="002671F8" w:rsidDel="00256C4E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>obligations</w:delText>
              </w:r>
              <w:r w:rsidDel="00256C4E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 xml:space="preserve"> </w:delText>
              </w:r>
            </w:del>
            <w:ins w:id="165" w:author="Author">
              <w:del w:id="166" w:author="Author">
                <w:r w:rsidR="001D67B3" w:rsidDel="00256C4E">
                  <w:rPr>
                    <w:rFonts w:ascii="Times New Roman" w:hAnsi="Times New Roman" w:cs="Times New Roman"/>
                    <w:bCs/>
                    <w:sz w:val="20"/>
                    <w:szCs w:val="20"/>
                    <w:lang w:val="en-US"/>
                  </w:rPr>
                  <w:delText>s</w:delText>
                </w:r>
                <w:r w:rsidR="001D67B3" w:rsidRPr="001D67B3" w:rsidDel="00256C4E">
                  <w:rPr>
                    <w:rFonts w:ascii="Times New Roman" w:hAnsi="Times New Roman" w:cs="Times New Roman"/>
                    <w:bCs/>
                    <w:sz w:val="20"/>
                    <w:szCs w:val="20"/>
                    <w:lang w:val="en-US"/>
                  </w:rPr>
                  <w:delText>ubject to volatility adjustmen</w:delText>
                </w:r>
                <w:r w:rsidR="001D67B3" w:rsidDel="00256C4E">
                  <w:rPr>
                    <w:rFonts w:ascii="Times New Roman" w:hAnsi="Times New Roman" w:cs="Times New Roman"/>
                    <w:bCs/>
                    <w:sz w:val="20"/>
                    <w:szCs w:val="20"/>
                    <w:lang w:val="en-US"/>
                  </w:rPr>
                  <w:delText>t</w:delText>
                </w:r>
                <w:r w:rsidR="001D67B3" w:rsidDel="00256C4E">
                  <w:rPr>
                    <w:rFonts w:ascii="Times New Roman" w:hAnsi="Times New Roman" w:cs="Times New Roman"/>
                    <w:sz w:val="20"/>
                    <w:szCs w:val="20"/>
                    <w:lang w:val="en-GB"/>
                  </w:rPr>
                  <w:delText xml:space="preserve"> </w:delText>
                </w:r>
              </w:del>
            </w:ins>
            <w:del w:id="167" w:author="Author">
              <w:r w:rsidR="00835F66" w:rsidDel="00256C4E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>for</w:delText>
              </w:r>
              <w:r w:rsidDel="00256C4E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 xml:space="preserve"> the reporting currency</w:delText>
              </w:r>
              <w:r w:rsidR="00245626" w:rsidDel="00256C4E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>.</w:delText>
              </w:r>
            </w:del>
          </w:p>
        </w:tc>
      </w:tr>
      <w:tr w:rsidR="00FA5BF7" w:rsidRPr="000D7053" w:rsidTr="00D15C01">
        <w:tc>
          <w:tcPr>
            <w:tcW w:w="2376" w:type="dxa"/>
            <w:vAlign w:val="center"/>
          </w:tcPr>
          <w:p w:rsidR="00FA5BF7" w:rsidRPr="00030964" w:rsidDel="00D46F2F" w:rsidRDefault="005557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C0040/R0040</w:t>
            </w:r>
          </w:p>
        </w:tc>
        <w:tc>
          <w:tcPr>
            <w:tcW w:w="2977" w:type="dxa"/>
            <w:vAlign w:val="center"/>
          </w:tcPr>
          <w:p w:rsidR="00FA5BF7" w:rsidRDefault="00A95A8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5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Part of the Best Estimate </w:t>
            </w:r>
            <w:ins w:id="168" w:author="Author">
              <w:r w:rsidR="001D67B3"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s</w:t>
              </w:r>
              <w:r w:rsidR="001D67B3" w:rsidRPr="001D67B3"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ubject to volatility adjustmen</w:t>
              </w:r>
              <w:r w:rsidR="001D67B3"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t</w:t>
              </w:r>
              <w:r w:rsidR="001D67B3" w:rsidRPr="00A95A85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 xml:space="preserve"> </w:t>
              </w:r>
            </w:ins>
            <w:r w:rsidRPr="00A95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written in the reporting currency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- </w:t>
            </w:r>
            <w:r w:rsidR="00E97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by country</w:t>
            </w:r>
          </w:p>
        </w:tc>
        <w:tc>
          <w:tcPr>
            <w:tcW w:w="3367" w:type="dxa"/>
            <w:vAlign w:val="center"/>
          </w:tcPr>
          <w:p w:rsidR="00FA5BF7" w:rsidRPr="000D7053" w:rsidRDefault="00ED2C28" w:rsidP="0030377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Value of the b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est estimate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of the insurance and reinsurance </w:t>
            </w:r>
            <w:del w:id="169" w:author="Author">
              <w:r w:rsidDel="0030377B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 xml:space="preserve">life </w:delText>
              </w:r>
            </w:del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obligations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ins w:id="170" w:author="Author">
              <w:r w:rsidR="001D67B3"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s</w:t>
              </w:r>
              <w:r w:rsidR="001D67B3" w:rsidRPr="001D67B3"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ubject to volatility adjustmen</w:t>
              </w:r>
              <w:r w:rsidR="001D67B3"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t</w:t>
              </w:r>
              <w:r w:rsidR="001D67B3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 </w:t>
              </w:r>
            </w:ins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for the reporting currency split by country</w:t>
            </w:r>
            <w:r w:rsidR="0024562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</w:tr>
      <w:tr w:rsidR="00882B24" w:rsidRPr="000D7053" w:rsidDel="00256C4E" w:rsidTr="006B5227">
        <w:trPr>
          <w:del w:id="171" w:author="Author"/>
        </w:trPr>
        <w:tc>
          <w:tcPr>
            <w:tcW w:w="2376" w:type="dxa"/>
            <w:vAlign w:val="center"/>
          </w:tcPr>
          <w:p w:rsidR="00882B24" w:rsidRPr="00030964" w:rsidDel="00256C4E" w:rsidRDefault="00882B24">
            <w:pPr>
              <w:jc w:val="both"/>
              <w:rPr>
                <w:del w:id="172" w:author="Author"/>
                <w:rFonts w:ascii="Times New Roman" w:hAnsi="Times New Roman" w:cs="Times New Roman"/>
                <w:sz w:val="20"/>
                <w:szCs w:val="20"/>
              </w:rPr>
            </w:pPr>
            <w:del w:id="173" w:author="Author">
              <w:r w:rsidDel="00256C4E">
                <w:rPr>
                  <w:rFonts w:ascii="Times New Roman" w:hAnsi="Times New Roman" w:cs="Times New Roman"/>
                  <w:sz w:val="20"/>
                  <w:szCs w:val="20"/>
                </w:rPr>
                <w:delText>C0050/R0020</w:delText>
              </w:r>
            </w:del>
          </w:p>
        </w:tc>
        <w:tc>
          <w:tcPr>
            <w:tcW w:w="2977" w:type="dxa"/>
            <w:vAlign w:val="center"/>
          </w:tcPr>
          <w:p w:rsidR="00882B24" w:rsidDel="00256C4E" w:rsidRDefault="00A95A85">
            <w:pPr>
              <w:jc w:val="both"/>
              <w:rPr>
                <w:del w:id="174" w:author="Author"/>
                <w:rFonts w:ascii="Times New Roman" w:hAnsi="Times New Roman" w:cs="Times New Roman"/>
                <w:sz w:val="20"/>
                <w:szCs w:val="20"/>
                <w:lang w:val="en-US"/>
              </w:rPr>
            </w:pPr>
            <w:del w:id="175" w:author="Author">
              <w:r w:rsidRPr="00A95A85" w:rsidDel="00256C4E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 xml:space="preserve">Part of the Best Estimate </w:delText>
              </w:r>
            </w:del>
            <w:ins w:id="176" w:author="Author">
              <w:del w:id="177" w:author="Author">
                <w:r w:rsidR="001D67B3" w:rsidDel="00256C4E">
                  <w:rPr>
                    <w:rFonts w:ascii="Times New Roman" w:hAnsi="Times New Roman" w:cs="Times New Roman"/>
                    <w:bCs/>
                    <w:sz w:val="20"/>
                    <w:szCs w:val="20"/>
                    <w:lang w:val="en-US"/>
                  </w:rPr>
                  <w:delText>s</w:delText>
                </w:r>
                <w:r w:rsidR="001D67B3" w:rsidRPr="001D67B3" w:rsidDel="00256C4E">
                  <w:rPr>
                    <w:rFonts w:ascii="Times New Roman" w:hAnsi="Times New Roman" w:cs="Times New Roman"/>
                    <w:bCs/>
                    <w:sz w:val="20"/>
                    <w:szCs w:val="20"/>
                    <w:lang w:val="en-US"/>
                  </w:rPr>
                  <w:delText>ubject to volatility adjustmen</w:delText>
                </w:r>
                <w:r w:rsidR="001D67B3" w:rsidDel="00256C4E">
                  <w:rPr>
                    <w:rFonts w:ascii="Times New Roman" w:hAnsi="Times New Roman" w:cs="Times New Roman"/>
                    <w:bCs/>
                    <w:sz w:val="20"/>
                    <w:szCs w:val="20"/>
                    <w:lang w:val="en-US"/>
                  </w:rPr>
                  <w:delText>t</w:delText>
                </w:r>
                <w:r w:rsidR="001D67B3" w:rsidRPr="00A95A85" w:rsidDel="00256C4E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delText xml:space="preserve"> </w:delText>
                </w:r>
              </w:del>
            </w:ins>
            <w:del w:id="178" w:author="Author">
              <w:r w:rsidRPr="00A95A85" w:rsidDel="00256C4E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>written in currencies</w:delText>
              </w:r>
              <w:r w:rsidDel="00256C4E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 xml:space="preserve"> </w:delText>
              </w:r>
              <w:r w:rsidR="00882B24" w:rsidDel="00256C4E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>/ Total value of all countries</w:delText>
              </w:r>
            </w:del>
          </w:p>
        </w:tc>
        <w:tc>
          <w:tcPr>
            <w:tcW w:w="3367" w:type="dxa"/>
          </w:tcPr>
          <w:p w:rsidR="00882B24" w:rsidRPr="000D7053" w:rsidDel="00256C4E" w:rsidRDefault="00B35E23" w:rsidP="0030377B">
            <w:pPr>
              <w:jc w:val="both"/>
              <w:rPr>
                <w:del w:id="179" w:author="Author"/>
                <w:rFonts w:ascii="Times New Roman" w:hAnsi="Times New Roman" w:cs="Times New Roman"/>
                <w:sz w:val="20"/>
                <w:szCs w:val="20"/>
                <w:lang w:val="en-GB"/>
              </w:rPr>
            </w:pPr>
            <w:del w:id="180" w:author="Author">
              <w:r w:rsidDel="00256C4E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 xml:space="preserve">Total value for all countries </w:delText>
              </w:r>
              <w:r w:rsidR="00882B24" w:rsidRPr="007635AC" w:rsidDel="00256C4E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 xml:space="preserve">of the best estimate of the insurance and reinsurance life obligations </w:delText>
              </w:r>
            </w:del>
            <w:ins w:id="181" w:author="Author">
              <w:del w:id="182" w:author="Author">
                <w:r w:rsidR="001D67B3" w:rsidDel="00256C4E">
                  <w:rPr>
                    <w:rFonts w:ascii="Times New Roman" w:hAnsi="Times New Roman" w:cs="Times New Roman"/>
                    <w:bCs/>
                    <w:sz w:val="20"/>
                    <w:szCs w:val="20"/>
                    <w:lang w:val="en-US"/>
                  </w:rPr>
                  <w:delText>s</w:delText>
                </w:r>
                <w:r w:rsidR="001D67B3" w:rsidRPr="001D67B3" w:rsidDel="00256C4E">
                  <w:rPr>
                    <w:rFonts w:ascii="Times New Roman" w:hAnsi="Times New Roman" w:cs="Times New Roman"/>
                    <w:bCs/>
                    <w:sz w:val="20"/>
                    <w:szCs w:val="20"/>
                    <w:lang w:val="en-US"/>
                  </w:rPr>
                  <w:delText>ubject to volatility adjustmen</w:delText>
                </w:r>
                <w:r w:rsidR="001D67B3" w:rsidDel="00256C4E">
                  <w:rPr>
                    <w:rFonts w:ascii="Times New Roman" w:hAnsi="Times New Roman" w:cs="Times New Roman"/>
                    <w:bCs/>
                    <w:sz w:val="20"/>
                    <w:szCs w:val="20"/>
                    <w:lang w:val="en-US"/>
                  </w:rPr>
                  <w:delText>t</w:delText>
                </w:r>
                <w:r w:rsidR="001D67B3" w:rsidRPr="007635AC" w:rsidDel="00256C4E">
                  <w:rPr>
                    <w:rFonts w:ascii="Times New Roman" w:hAnsi="Times New Roman" w:cs="Times New Roman"/>
                    <w:sz w:val="20"/>
                    <w:szCs w:val="20"/>
                    <w:lang w:val="en-GB"/>
                  </w:rPr>
                  <w:delText xml:space="preserve"> </w:delText>
                </w:r>
              </w:del>
            </w:ins>
            <w:del w:id="183" w:author="Author">
              <w:r w:rsidR="00882B24" w:rsidRPr="007635AC" w:rsidDel="00256C4E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>split by c</w:delText>
              </w:r>
              <w:r w:rsidDel="00256C4E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>urrency</w:delText>
              </w:r>
              <w:r w:rsidR="00245626" w:rsidDel="00256C4E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>.</w:delText>
              </w:r>
            </w:del>
          </w:p>
        </w:tc>
      </w:tr>
      <w:tr w:rsidR="00882B24" w:rsidRPr="000D7053" w:rsidDel="00256C4E" w:rsidTr="006B5227">
        <w:trPr>
          <w:del w:id="184" w:author="Author"/>
        </w:trPr>
        <w:tc>
          <w:tcPr>
            <w:tcW w:w="2376" w:type="dxa"/>
            <w:vAlign w:val="center"/>
          </w:tcPr>
          <w:p w:rsidR="00882B24" w:rsidRPr="00030964" w:rsidDel="00256C4E" w:rsidRDefault="00882B24">
            <w:pPr>
              <w:jc w:val="both"/>
              <w:rPr>
                <w:del w:id="185" w:author="Author"/>
                <w:rFonts w:ascii="Times New Roman" w:hAnsi="Times New Roman" w:cs="Times New Roman"/>
                <w:sz w:val="20"/>
                <w:szCs w:val="20"/>
              </w:rPr>
            </w:pPr>
            <w:del w:id="186" w:author="Author">
              <w:r w:rsidDel="00256C4E">
                <w:rPr>
                  <w:rFonts w:ascii="Times New Roman" w:hAnsi="Times New Roman" w:cs="Times New Roman"/>
                  <w:sz w:val="20"/>
                  <w:szCs w:val="20"/>
                </w:rPr>
                <w:delText>C0050/R0030</w:delText>
              </w:r>
            </w:del>
          </w:p>
        </w:tc>
        <w:tc>
          <w:tcPr>
            <w:tcW w:w="2977" w:type="dxa"/>
            <w:vAlign w:val="center"/>
          </w:tcPr>
          <w:p w:rsidR="00882B24" w:rsidDel="00256C4E" w:rsidRDefault="00A95A85">
            <w:pPr>
              <w:jc w:val="both"/>
              <w:rPr>
                <w:del w:id="187" w:author="Author"/>
                <w:rFonts w:ascii="Times New Roman" w:hAnsi="Times New Roman" w:cs="Times New Roman"/>
                <w:sz w:val="20"/>
                <w:szCs w:val="20"/>
                <w:lang w:val="en-US"/>
              </w:rPr>
            </w:pPr>
            <w:del w:id="188" w:author="Author">
              <w:r w:rsidRPr="00A95A85" w:rsidDel="00256C4E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 xml:space="preserve">Part of the Best Estimate </w:delText>
              </w:r>
            </w:del>
            <w:ins w:id="189" w:author="Author">
              <w:del w:id="190" w:author="Author">
                <w:r w:rsidR="001D67B3" w:rsidDel="00256C4E">
                  <w:rPr>
                    <w:rFonts w:ascii="Times New Roman" w:hAnsi="Times New Roman" w:cs="Times New Roman"/>
                    <w:bCs/>
                    <w:sz w:val="20"/>
                    <w:szCs w:val="20"/>
                    <w:lang w:val="en-US"/>
                  </w:rPr>
                  <w:delText>s</w:delText>
                </w:r>
                <w:r w:rsidR="001D67B3" w:rsidRPr="001D67B3" w:rsidDel="00256C4E">
                  <w:rPr>
                    <w:rFonts w:ascii="Times New Roman" w:hAnsi="Times New Roman" w:cs="Times New Roman"/>
                    <w:bCs/>
                    <w:sz w:val="20"/>
                    <w:szCs w:val="20"/>
                    <w:lang w:val="en-US"/>
                  </w:rPr>
                  <w:delText>ubject to volatility adjustmen</w:delText>
                </w:r>
                <w:r w:rsidR="001D67B3" w:rsidDel="00256C4E">
                  <w:rPr>
                    <w:rFonts w:ascii="Times New Roman" w:hAnsi="Times New Roman" w:cs="Times New Roman"/>
                    <w:bCs/>
                    <w:sz w:val="20"/>
                    <w:szCs w:val="20"/>
                    <w:lang w:val="en-US"/>
                  </w:rPr>
                  <w:delText>t</w:delText>
                </w:r>
                <w:r w:rsidR="001D67B3" w:rsidRPr="00A95A85" w:rsidDel="00256C4E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delText xml:space="preserve"> </w:delText>
                </w:r>
              </w:del>
            </w:ins>
            <w:del w:id="191" w:author="Author">
              <w:r w:rsidRPr="00A95A85" w:rsidDel="00256C4E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>written in currencies</w:delText>
              </w:r>
              <w:r w:rsidDel="00256C4E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 xml:space="preserve"> </w:delText>
              </w:r>
              <w:r w:rsidR="00882B24" w:rsidDel="00256C4E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>/ Home country</w:delText>
              </w:r>
            </w:del>
          </w:p>
        </w:tc>
        <w:tc>
          <w:tcPr>
            <w:tcW w:w="3367" w:type="dxa"/>
          </w:tcPr>
          <w:p w:rsidR="00882B24" w:rsidRPr="000D7053" w:rsidDel="00256C4E" w:rsidRDefault="00882B24" w:rsidP="0030377B">
            <w:pPr>
              <w:jc w:val="both"/>
              <w:rPr>
                <w:del w:id="192" w:author="Author"/>
                <w:rFonts w:ascii="Times New Roman" w:hAnsi="Times New Roman" w:cs="Times New Roman"/>
                <w:sz w:val="20"/>
                <w:szCs w:val="20"/>
                <w:lang w:val="en-GB"/>
              </w:rPr>
            </w:pPr>
            <w:del w:id="193" w:author="Author">
              <w:r w:rsidRPr="007635AC" w:rsidDel="00256C4E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 xml:space="preserve">Value of the best estimate of the insurance and reinsurance life obligations </w:delText>
              </w:r>
            </w:del>
            <w:ins w:id="194" w:author="Author">
              <w:del w:id="195" w:author="Author">
                <w:r w:rsidR="001D67B3" w:rsidDel="00256C4E">
                  <w:rPr>
                    <w:rFonts w:ascii="Times New Roman" w:hAnsi="Times New Roman" w:cs="Times New Roman"/>
                    <w:bCs/>
                    <w:sz w:val="20"/>
                    <w:szCs w:val="20"/>
                    <w:lang w:val="en-US"/>
                  </w:rPr>
                  <w:delText>s</w:delText>
                </w:r>
                <w:r w:rsidR="001D67B3" w:rsidRPr="001D67B3" w:rsidDel="00256C4E">
                  <w:rPr>
                    <w:rFonts w:ascii="Times New Roman" w:hAnsi="Times New Roman" w:cs="Times New Roman"/>
                    <w:bCs/>
                    <w:sz w:val="20"/>
                    <w:szCs w:val="20"/>
                    <w:lang w:val="en-US"/>
                  </w:rPr>
                  <w:delText>ubject to volatility adjustmen</w:delText>
                </w:r>
                <w:r w:rsidR="001D67B3" w:rsidDel="00256C4E">
                  <w:rPr>
                    <w:rFonts w:ascii="Times New Roman" w:hAnsi="Times New Roman" w:cs="Times New Roman"/>
                    <w:bCs/>
                    <w:sz w:val="20"/>
                    <w:szCs w:val="20"/>
                    <w:lang w:val="en-US"/>
                  </w:rPr>
                  <w:delText>t</w:delText>
                </w:r>
                <w:r w:rsidR="001D67B3" w:rsidRPr="007635AC" w:rsidDel="00256C4E">
                  <w:rPr>
                    <w:rFonts w:ascii="Times New Roman" w:hAnsi="Times New Roman" w:cs="Times New Roman"/>
                    <w:sz w:val="20"/>
                    <w:szCs w:val="20"/>
                    <w:lang w:val="en-GB"/>
                  </w:rPr>
                  <w:delText xml:space="preserve"> </w:delText>
                </w:r>
              </w:del>
            </w:ins>
            <w:del w:id="196" w:author="Author">
              <w:r w:rsidRPr="007635AC" w:rsidDel="00256C4E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>split by c</w:delText>
              </w:r>
              <w:r w:rsidR="00604EE8" w:rsidDel="00256C4E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>urrency for the home country</w:delText>
              </w:r>
              <w:r w:rsidR="00245626" w:rsidDel="00256C4E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>.</w:delText>
              </w:r>
            </w:del>
          </w:p>
        </w:tc>
      </w:tr>
      <w:tr w:rsidR="00882B24" w:rsidRPr="000D7053" w:rsidTr="006B5227">
        <w:tc>
          <w:tcPr>
            <w:tcW w:w="2376" w:type="dxa"/>
            <w:vAlign w:val="center"/>
          </w:tcPr>
          <w:p w:rsidR="00882B24" w:rsidRPr="00030964" w:rsidDel="00D46F2F" w:rsidRDefault="00882B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C0050/R0040</w:t>
            </w:r>
          </w:p>
        </w:tc>
        <w:tc>
          <w:tcPr>
            <w:tcW w:w="2977" w:type="dxa"/>
            <w:vAlign w:val="center"/>
          </w:tcPr>
          <w:p w:rsidR="00882B24" w:rsidRDefault="00A95A8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5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Part of the Best Estimate </w:t>
            </w:r>
            <w:ins w:id="197" w:author="Author">
              <w:r w:rsidR="001D67B3"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s</w:t>
              </w:r>
              <w:r w:rsidR="001D67B3" w:rsidRPr="001D67B3"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ubject to volatility adjustmen</w:t>
              </w:r>
              <w:r w:rsidR="001D67B3"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t</w:t>
              </w:r>
              <w:r w:rsidR="001D67B3" w:rsidRPr="00A95A85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 xml:space="preserve"> </w:t>
              </w:r>
            </w:ins>
            <w:r w:rsidRPr="00A95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written in currencies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- </w:t>
            </w:r>
            <w:r w:rsidR="00882B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by country</w:t>
            </w:r>
          </w:p>
        </w:tc>
        <w:tc>
          <w:tcPr>
            <w:tcW w:w="3367" w:type="dxa"/>
          </w:tcPr>
          <w:p w:rsidR="00882B24" w:rsidRPr="000D7053" w:rsidRDefault="00882B24" w:rsidP="0030377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635A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Value of the best estimate of the insurance and reinsurance </w:t>
            </w:r>
            <w:del w:id="198" w:author="Author">
              <w:r w:rsidRPr="007635AC" w:rsidDel="0030377B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 xml:space="preserve">life </w:delText>
              </w:r>
            </w:del>
            <w:r w:rsidRPr="007635A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obligations </w:t>
            </w:r>
            <w:ins w:id="199" w:author="Author">
              <w:r w:rsidR="001D67B3"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s</w:t>
              </w:r>
              <w:r w:rsidR="001D67B3" w:rsidRPr="001D67B3"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ubject to volatility adjustmen</w:t>
              </w:r>
              <w:r w:rsidR="001D67B3">
                <w:rPr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t</w:t>
              </w:r>
              <w:r w:rsidR="001D67B3" w:rsidRPr="007635AC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 </w:t>
              </w:r>
            </w:ins>
            <w:r w:rsidRPr="007635A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split by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currency and by </w:t>
            </w:r>
            <w:r w:rsidRPr="007635A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country</w:t>
            </w:r>
            <w:r w:rsidR="0024562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</w:p>
        </w:tc>
      </w:tr>
    </w:tbl>
    <w:p w:rsidR="00D15C01" w:rsidRPr="006B5227" w:rsidRDefault="00D15C01" w:rsidP="006B5227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D15C01" w:rsidRPr="006B522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87B66"/>
    <w:multiLevelType w:val="hybridMultilevel"/>
    <w:tmpl w:val="DA48B4BA"/>
    <w:lvl w:ilvl="0" w:tplc="057A8F1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guel Caballero Perez">
    <w15:presenceInfo w15:providerId="AD" w15:userId="S-1-5-21-1777303039-597252131-130898220-106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doNotDisplayPageBoundaries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AD04FC"/>
    <w:rsid w:val="00001C3D"/>
    <w:rsid w:val="00011C44"/>
    <w:rsid w:val="00013072"/>
    <w:rsid w:val="00017AFD"/>
    <w:rsid w:val="000226E9"/>
    <w:rsid w:val="00030964"/>
    <w:rsid w:val="000518CB"/>
    <w:rsid w:val="00063087"/>
    <w:rsid w:val="0006791F"/>
    <w:rsid w:val="000C4841"/>
    <w:rsid w:val="000D7053"/>
    <w:rsid w:val="000E4776"/>
    <w:rsid w:val="00101E66"/>
    <w:rsid w:val="0011504E"/>
    <w:rsid w:val="00122A65"/>
    <w:rsid w:val="001248FD"/>
    <w:rsid w:val="00173BDA"/>
    <w:rsid w:val="001829D5"/>
    <w:rsid w:val="00187154"/>
    <w:rsid w:val="001900C1"/>
    <w:rsid w:val="0019474E"/>
    <w:rsid w:val="001D499E"/>
    <w:rsid w:val="001D67B3"/>
    <w:rsid w:val="001E7926"/>
    <w:rsid w:val="002160CC"/>
    <w:rsid w:val="0022782B"/>
    <w:rsid w:val="0023654E"/>
    <w:rsid w:val="00245626"/>
    <w:rsid w:val="00256C4E"/>
    <w:rsid w:val="00270A8B"/>
    <w:rsid w:val="002C1A75"/>
    <w:rsid w:val="002E02C6"/>
    <w:rsid w:val="0030117B"/>
    <w:rsid w:val="0030377B"/>
    <w:rsid w:val="00394DFA"/>
    <w:rsid w:val="003D4E26"/>
    <w:rsid w:val="003E3467"/>
    <w:rsid w:val="003F3DCC"/>
    <w:rsid w:val="00413D10"/>
    <w:rsid w:val="004B6626"/>
    <w:rsid w:val="004C4E76"/>
    <w:rsid w:val="004E4A02"/>
    <w:rsid w:val="004F7038"/>
    <w:rsid w:val="005142A9"/>
    <w:rsid w:val="00530E29"/>
    <w:rsid w:val="00555767"/>
    <w:rsid w:val="005921C6"/>
    <w:rsid w:val="005A05CE"/>
    <w:rsid w:val="005C679E"/>
    <w:rsid w:val="005D3A88"/>
    <w:rsid w:val="005F63B5"/>
    <w:rsid w:val="00604EE8"/>
    <w:rsid w:val="00634FB1"/>
    <w:rsid w:val="00641969"/>
    <w:rsid w:val="006B5227"/>
    <w:rsid w:val="006D5CF0"/>
    <w:rsid w:val="006F3CE6"/>
    <w:rsid w:val="0071268B"/>
    <w:rsid w:val="00717F3C"/>
    <w:rsid w:val="00724307"/>
    <w:rsid w:val="00787EF7"/>
    <w:rsid w:val="007E0D63"/>
    <w:rsid w:val="008013DA"/>
    <w:rsid w:val="00820597"/>
    <w:rsid w:val="00821C48"/>
    <w:rsid w:val="0083428C"/>
    <w:rsid w:val="00835F66"/>
    <w:rsid w:val="00842997"/>
    <w:rsid w:val="00863A87"/>
    <w:rsid w:val="008705D5"/>
    <w:rsid w:val="00882B24"/>
    <w:rsid w:val="00897883"/>
    <w:rsid w:val="008A3574"/>
    <w:rsid w:val="008F48EA"/>
    <w:rsid w:val="00925F91"/>
    <w:rsid w:val="00973DBC"/>
    <w:rsid w:val="0099716F"/>
    <w:rsid w:val="009A0EB2"/>
    <w:rsid w:val="009C55DB"/>
    <w:rsid w:val="009D573F"/>
    <w:rsid w:val="009E0510"/>
    <w:rsid w:val="009F4C8D"/>
    <w:rsid w:val="00A04BBA"/>
    <w:rsid w:val="00A05721"/>
    <w:rsid w:val="00A13AD8"/>
    <w:rsid w:val="00A4041B"/>
    <w:rsid w:val="00A6596A"/>
    <w:rsid w:val="00A72AA2"/>
    <w:rsid w:val="00A737E7"/>
    <w:rsid w:val="00A95A85"/>
    <w:rsid w:val="00AD04FC"/>
    <w:rsid w:val="00AD0866"/>
    <w:rsid w:val="00AE2123"/>
    <w:rsid w:val="00AE3B83"/>
    <w:rsid w:val="00B25E7F"/>
    <w:rsid w:val="00B35E23"/>
    <w:rsid w:val="00B824AD"/>
    <w:rsid w:val="00BA4973"/>
    <w:rsid w:val="00BA5C6C"/>
    <w:rsid w:val="00BC61B4"/>
    <w:rsid w:val="00BD1360"/>
    <w:rsid w:val="00BD78AD"/>
    <w:rsid w:val="00BD7FD4"/>
    <w:rsid w:val="00BE0954"/>
    <w:rsid w:val="00C16D55"/>
    <w:rsid w:val="00C209D2"/>
    <w:rsid w:val="00C501C5"/>
    <w:rsid w:val="00C71AC4"/>
    <w:rsid w:val="00C872F7"/>
    <w:rsid w:val="00CA2C47"/>
    <w:rsid w:val="00CC052B"/>
    <w:rsid w:val="00CC3342"/>
    <w:rsid w:val="00D04CBF"/>
    <w:rsid w:val="00D103CC"/>
    <w:rsid w:val="00D15C01"/>
    <w:rsid w:val="00D2090B"/>
    <w:rsid w:val="00D46F2F"/>
    <w:rsid w:val="00D72B71"/>
    <w:rsid w:val="00D76ED7"/>
    <w:rsid w:val="00D92CA2"/>
    <w:rsid w:val="00DB61FB"/>
    <w:rsid w:val="00DD3FD4"/>
    <w:rsid w:val="00DD62AB"/>
    <w:rsid w:val="00DE7789"/>
    <w:rsid w:val="00DF5603"/>
    <w:rsid w:val="00E0530F"/>
    <w:rsid w:val="00E0533B"/>
    <w:rsid w:val="00E41A18"/>
    <w:rsid w:val="00E52D75"/>
    <w:rsid w:val="00E565D5"/>
    <w:rsid w:val="00E5728C"/>
    <w:rsid w:val="00E832BF"/>
    <w:rsid w:val="00E97799"/>
    <w:rsid w:val="00ED2C28"/>
    <w:rsid w:val="00EF64EB"/>
    <w:rsid w:val="00F568FE"/>
    <w:rsid w:val="00F65FA4"/>
    <w:rsid w:val="00FA5BF7"/>
    <w:rsid w:val="00FB3E09"/>
    <w:rsid w:val="00FB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C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4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5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E7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70A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0A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0A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0A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0A8B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65F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C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4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5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E7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70A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0A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0A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0A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0A8B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65F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2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100AF-C6B6-458B-88F1-60CAD054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860</Words>
  <Characters>4903</Characters>
  <Application>Microsoft Office Word</Application>
  <DocSecurity>0</DocSecurity>
  <Lines>40</Lines>
  <Paragraphs>11</Paragraphs>
  <ScaleCrop>false</ScaleCrop>
  <Company/>
  <LinksUpToDate>false</LinksUpToDate>
  <CharactersWithSpaces>5752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2015-07-02T23:45:00Z</dcterms:created>
  <dcterms:modified xsi:type="dcterms:W3CDTF">2015-07-02T23:45:00Z</dcterms:modified>
</cp:coreProperties>
</file>